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82D29BF" w14:textId="77777777">
        <w:tc>
          <w:tcPr>
            <w:tcW w:w="1620" w:type="dxa"/>
            <w:tcBorders>
              <w:bottom w:val="single" w:sz="4" w:space="0" w:color="auto"/>
            </w:tcBorders>
            <w:shd w:val="clear" w:color="auto" w:fill="FFFFFF"/>
            <w:vAlign w:val="center"/>
          </w:tcPr>
          <w:p w14:paraId="6C806443"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4934E10" w14:textId="77777777" w:rsidR="00152993" w:rsidRDefault="003308E1">
            <w:pPr>
              <w:pStyle w:val="Header"/>
            </w:pPr>
            <w:hyperlink r:id="rId10" w:history="1">
              <w:r w:rsidRPr="00607273">
                <w:rPr>
                  <w:rStyle w:val="Hyperlink"/>
                </w:rPr>
                <w:t>282</w:t>
              </w:r>
            </w:hyperlink>
          </w:p>
        </w:tc>
        <w:tc>
          <w:tcPr>
            <w:tcW w:w="1440" w:type="dxa"/>
            <w:tcBorders>
              <w:bottom w:val="single" w:sz="4" w:space="0" w:color="auto"/>
            </w:tcBorders>
            <w:shd w:val="clear" w:color="auto" w:fill="FFFFFF"/>
            <w:vAlign w:val="center"/>
          </w:tcPr>
          <w:p w14:paraId="722668B1"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468B46EF" w14:textId="7097A07B" w:rsidR="00152993" w:rsidRDefault="00E4039D">
            <w:pPr>
              <w:pStyle w:val="Header"/>
            </w:pPr>
            <w:r w:rsidRPr="00E4039D">
              <w:t>Board Priority - Large Electronic Load Ride-Through Requirements</w:t>
            </w:r>
          </w:p>
        </w:tc>
      </w:tr>
    </w:tbl>
    <w:p w14:paraId="5BFEBB6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5D8390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668F526"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391A79F" w14:textId="39EBE852" w:rsidR="00152993" w:rsidRDefault="007A6FC2">
            <w:pPr>
              <w:pStyle w:val="NormalArial"/>
            </w:pPr>
            <w:r>
              <w:t>January 30, 2026</w:t>
            </w:r>
          </w:p>
        </w:tc>
      </w:tr>
    </w:tbl>
    <w:p w14:paraId="3935ABD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B586C14" w14:textId="77777777">
        <w:trPr>
          <w:trHeight w:val="440"/>
        </w:trPr>
        <w:tc>
          <w:tcPr>
            <w:tcW w:w="10440" w:type="dxa"/>
            <w:gridSpan w:val="2"/>
            <w:tcBorders>
              <w:top w:val="single" w:sz="4" w:space="0" w:color="auto"/>
            </w:tcBorders>
            <w:shd w:val="clear" w:color="auto" w:fill="FFFFFF"/>
            <w:vAlign w:val="center"/>
          </w:tcPr>
          <w:p w14:paraId="5B0D613E" w14:textId="77777777" w:rsidR="00152993" w:rsidRDefault="00152993">
            <w:pPr>
              <w:pStyle w:val="Header"/>
              <w:jc w:val="center"/>
            </w:pPr>
            <w:r>
              <w:t>Submitter’s Information</w:t>
            </w:r>
          </w:p>
        </w:tc>
      </w:tr>
      <w:tr w:rsidR="00152993" w14:paraId="2E3F976A" w14:textId="77777777">
        <w:trPr>
          <w:trHeight w:val="350"/>
        </w:trPr>
        <w:tc>
          <w:tcPr>
            <w:tcW w:w="2880" w:type="dxa"/>
            <w:shd w:val="clear" w:color="auto" w:fill="FFFFFF"/>
            <w:vAlign w:val="center"/>
          </w:tcPr>
          <w:p w14:paraId="7A370BF6" w14:textId="77777777" w:rsidR="00152993" w:rsidRPr="00EC55B3" w:rsidRDefault="00152993" w:rsidP="00EC55B3">
            <w:pPr>
              <w:pStyle w:val="Header"/>
            </w:pPr>
            <w:r w:rsidRPr="00EC55B3">
              <w:t>Name</w:t>
            </w:r>
          </w:p>
        </w:tc>
        <w:tc>
          <w:tcPr>
            <w:tcW w:w="7560" w:type="dxa"/>
            <w:vAlign w:val="center"/>
          </w:tcPr>
          <w:p w14:paraId="2CD2CE42" w14:textId="66EFE493" w:rsidR="00152993" w:rsidRDefault="005307AF">
            <w:pPr>
              <w:pStyle w:val="NormalArial"/>
            </w:pPr>
            <w:r>
              <w:t>Patrick Gravois</w:t>
            </w:r>
          </w:p>
        </w:tc>
      </w:tr>
      <w:tr w:rsidR="00152993" w14:paraId="2878706B" w14:textId="77777777">
        <w:trPr>
          <w:trHeight w:val="350"/>
        </w:trPr>
        <w:tc>
          <w:tcPr>
            <w:tcW w:w="2880" w:type="dxa"/>
            <w:shd w:val="clear" w:color="auto" w:fill="FFFFFF"/>
            <w:vAlign w:val="center"/>
          </w:tcPr>
          <w:p w14:paraId="58A08464" w14:textId="77777777" w:rsidR="00152993" w:rsidRPr="00EC55B3" w:rsidRDefault="00152993" w:rsidP="00EC55B3">
            <w:pPr>
              <w:pStyle w:val="Header"/>
            </w:pPr>
            <w:r w:rsidRPr="00EC55B3">
              <w:t>E-mail Address</w:t>
            </w:r>
          </w:p>
        </w:tc>
        <w:tc>
          <w:tcPr>
            <w:tcW w:w="7560" w:type="dxa"/>
            <w:vAlign w:val="center"/>
          </w:tcPr>
          <w:p w14:paraId="2103C3BA" w14:textId="17144269" w:rsidR="005307AF" w:rsidRDefault="005307AF">
            <w:pPr>
              <w:pStyle w:val="NormalArial"/>
            </w:pPr>
            <w:hyperlink r:id="rId11" w:history="1">
              <w:r w:rsidRPr="005307AF">
                <w:rPr>
                  <w:rStyle w:val="Hyperlink"/>
                </w:rPr>
                <w:t>Patrick.Gravois@ercot.com</w:t>
              </w:r>
            </w:hyperlink>
          </w:p>
        </w:tc>
      </w:tr>
      <w:tr w:rsidR="00152993" w14:paraId="439B4F12" w14:textId="77777777">
        <w:trPr>
          <w:trHeight w:val="350"/>
        </w:trPr>
        <w:tc>
          <w:tcPr>
            <w:tcW w:w="2880" w:type="dxa"/>
            <w:shd w:val="clear" w:color="auto" w:fill="FFFFFF"/>
            <w:vAlign w:val="center"/>
          </w:tcPr>
          <w:p w14:paraId="2F7D750A" w14:textId="77777777" w:rsidR="00152993" w:rsidRPr="00EC55B3" w:rsidRDefault="00152993" w:rsidP="00EC55B3">
            <w:pPr>
              <w:pStyle w:val="Header"/>
            </w:pPr>
            <w:r w:rsidRPr="00EC55B3">
              <w:t>Company</w:t>
            </w:r>
          </w:p>
        </w:tc>
        <w:tc>
          <w:tcPr>
            <w:tcW w:w="7560" w:type="dxa"/>
            <w:vAlign w:val="center"/>
          </w:tcPr>
          <w:p w14:paraId="7AFFD500" w14:textId="057BF62A" w:rsidR="00152993" w:rsidRDefault="005307AF">
            <w:pPr>
              <w:pStyle w:val="NormalArial"/>
            </w:pPr>
            <w:r>
              <w:t>ERCOT</w:t>
            </w:r>
          </w:p>
        </w:tc>
      </w:tr>
      <w:tr w:rsidR="00152993" w14:paraId="6A255A6F" w14:textId="77777777">
        <w:trPr>
          <w:trHeight w:val="350"/>
        </w:trPr>
        <w:tc>
          <w:tcPr>
            <w:tcW w:w="2880" w:type="dxa"/>
            <w:tcBorders>
              <w:bottom w:val="single" w:sz="4" w:space="0" w:color="auto"/>
            </w:tcBorders>
            <w:shd w:val="clear" w:color="auto" w:fill="FFFFFF"/>
            <w:vAlign w:val="center"/>
          </w:tcPr>
          <w:p w14:paraId="383538EF"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CD60908" w14:textId="77777777" w:rsidR="00152993" w:rsidRDefault="00152993">
            <w:pPr>
              <w:pStyle w:val="NormalArial"/>
            </w:pPr>
          </w:p>
        </w:tc>
      </w:tr>
      <w:tr w:rsidR="00152993" w14:paraId="520CCDBE" w14:textId="77777777">
        <w:trPr>
          <w:trHeight w:val="350"/>
        </w:trPr>
        <w:tc>
          <w:tcPr>
            <w:tcW w:w="2880" w:type="dxa"/>
            <w:shd w:val="clear" w:color="auto" w:fill="FFFFFF"/>
            <w:vAlign w:val="center"/>
          </w:tcPr>
          <w:p w14:paraId="360B4F22"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6AE79A06" w14:textId="76D5FBF5" w:rsidR="00152993" w:rsidRDefault="005307AF">
            <w:pPr>
              <w:pStyle w:val="NormalArial"/>
            </w:pPr>
            <w:r>
              <w:t>512-413-7489</w:t>
            </w:r>
          </w:p>
        </w:tc>
      </w:tr>
      <w:tr w:rsidR="00075A94" w14:paraId="0431F29E" w14:textId="77777777">
        <w:trPr>
          <w:trHeight w:val="350"/>
        </w:trPr>
        <w:tc>
          <w:tcPr>
            <w:tcW w:w="2880" w:type="dxa"/>
            <w:tcBorders>
              <w:bottom w:val="single" w:sz="4" w:space="0" w:color="auto"/>
            </w:tcBorders>
            <w:shd w:val="clear" w:color="auto" w:fill="FFFFFF"/>
            <w:vAlign w:val="center"/>
          </w:tcPr>
          <w:p w14:paraId="503DCBB6"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6DBCEF37" w14:textId="7E007A5B" w:rsidR="00075A94" w:rsidRDefault="005307AF">
            <w:pPr>
              <w:pStyle w:val="NormalArial"/>
            </w:pPr>
            <w:r>
              <w:t>Not applicable</w:t>
            </w:r>
          </w:p>
        </w:tc>
      </w:tr>
    </w:tbl>
    <w:p w14:paraId="14AEDA42"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0308" w14:paraId="0E0606DE" w14:textId="77777777">
        <w:trPr>
          <w:trHeight w:val="350"/>
        </w:trPr>
        <w:tc>
          <w:tcPr>
            <w:tcW w:w="10440" w:type="dxa"/>
            <w:tcBorders>
              <w:bottom w:val="single" w:sz="4" w:space="0" w:color="auto"/>
            </w:tcBorders>
            <w:shd w:val="clear" w:color="auto" w:fill="FFFFFF"/>
            <w:vAlign w:val="center"/>
          </w:tcPr>
          <w:p w14:paraId="093D417D" w14:textId="36E7B6DE" w:rsidR="00270308" w:rsidRDefault="00270308">
            <w:pPr>
              <w:pStyle w:val="Header"/>
              <w:jc w:val="center"/>
            </w:pPr>
            <w:r>
              <w:t>Comments</w:t>
            </w:r>
          </w:p>
        </w:tc>
      </w:tr>
    </w:tbl>
    <w:p w14:paraId="3F22F591" w14:textId="0D98CFDA" w:rsidR="0055032D" w:rsidRDefault="005307AF" w:rsidP="00752FD0">
      <w:pPr>
        <w:pStyle w:val="NormalArial"/>
        <w:spacing w:before="120" w:after="120"/>
      </w:pPr>
      <w:r>
        <w:t xml:space="preserve">ERCOT submits these comments regarding Nodal Operating Guide Revision Request (NOGRR) </w:t>
      </w:r>
      <w:r w:rsidR="00702DD9">
        <w:t xml:space="preserve">282 </w:t>
      </w:r>
      <w:r>
        <w:t>to address the following items:</w:t>
      </w:r>
    </w:p>
    <w:p w14:paraId="55D4E7AF" w14:textId="1B779109" w:rsidR="005307AF" w:rsidRDefault="007274F2" w:rsidP="005307AF">
      <w:pPr>
        <w:pStyle w:val="NormalArial"/>
        <w:numPr>
          <w:ilvl w:val="0"/>
          <w:numId w:val="5"/>
        </w:numPr>
        <w:spacing w:before="120" w:after="120"/>
      </w:pPr>
      <w:r>
        <w:t>Renumber</w:t>
      </w:r>
      <w:r w:rsidR="005307AF">
        <w:t xml:space="preserve"> </w:t>
      </w:r>
      <w:r>
        <w:t>S</w:t>
      </w:r>
      <w:r w:rsidR="005307AF">
        <w:t>ection 2.14</w:t>
      </w:r>
      <w:r>
        <w:t>,</w:t>
      </w:r>
      <w:r w:rsidR="005307AF">
        <w:t xml:space="preserve"> </w:t>
      </w:r>
      <w:r w:rsidR="005307AF" w:rsidRPr="00B74BFC">
        <w:t xml:space="preserve">Voltage Ride-Through Requirements for Large </w:t>
      </w:r>
      <w:r w:rsidR="005307AF">
        <w:t xml:space="preserve">Electronic </w:t>
      </w:r>
      <w:r w:rsidR="005307AF" w:rsidRPr="00B74BFC">
        <w:t>Loads</w:t>
      </w:r>
      <w:r>
        <w:t>,</w:t>
      </w:r>
      <w:r w:rsidR="005307AF">
        <w:t xml:space="preserve"> to </w:t>
      </w:r>
      <w:r w:rsidR="00702DD9">
        <w:t xml:space="preserve">Section </w:t>
      </w:r>
      <w:r w:rsidR="005307AF">
        <w:t xml:space="preserve">2.15 since Section 2.14 is now used for </w:t>
      </w:r>
      <w:r>
        <w:t>a</w:t>
      </w:r>
      <w:r w:rsidR="005307AF">
        <w:t xml:space="preserve">dvanced </w:t>
      </w:r>
      <w:r>
        <w:t>g</w:t>
      </w:r>
      <w:r w:rsidR="005307AF">
        <w:t xml:space="preserve">rid </w:t>
      </w:r>
      <w:r>
        <w:t>s</w:t>
      </w:r>
      <w:r w:rsidR="005307AF">
        <w:t xml:space="preserve">upport </w:t>
      </w:r>
      <w:r>
        <w:t>r</w:t>
      </w:r>
      <w:r w:rsidR="005307AF">
        <w:t xml:space="preserve">equirements for </w:t>
      </w:r>
      <w:r>
        <w:t>i</w:t>
      </w:r>
      <w:r w:rsidR="005307AF">
        <w:t>nverter-</w:t>
      </w:r>
      <w:r>
        <w:t>b</w:t>
      </w:r>
      <w:r w:rsidR="005307AF">
        <w:t xml:space="preserve">ased </w:t>
      </w:r>
      <w:r>
        <w:t>Energy Storage Resources (</w:t>
      </w:r>
      <w:r w:rsidR="005307AF">
        <w:t>ESRs</w:t>
      </w:r>
      <w:r>
        <w:t>)</w:t>
      </w:r>
      <w:r w:rsidR="00366FE4">
        <w:t>,</w:t>
      </w:r>
      <w:r w:rsidR="005307AF">
        <w:t xml:space="preserve"> implemented in NOGRR272</w:t>
      </w:r>
      <w:r>
        <w:t xml:space="preserve">, </w:t>
      </w:r>
      <w:r w:rsidRPr="007274F2">
        <w:t>Advanced Grid Support Requirements for Inverter-Based ESRs</w:t>
      </w:r>
      <w:r>
        <w:t>;</w:t>
      </w:r>
    </w:p>
    <w:p w14:paraId="3EF8E789" w14:textId="0C5B3628" w:rsidR="005307AF" w:rsidRDefault="005307AF" w:rsidP="005307AF">
      <w:pPr>
        <w:pStyle w:val="NormalArial"/>
        <w:numPr>
          <w:ilvl w:val="0"/>
          <w:numId w:val="5"/>
        </w:numPr>
        <w:spacing w:before="120" w:after="120"/>
      </w:pPr>
      <w:r>
        <w:t>Revise frequency and voltage ride-through requirement exemption language in paragraph (1) of Section 2.6.4</w:t>
      </w:r>
      <w:r w:rsidR="007274F2">
        <w:t>,</w:t>
      </w:r>
      <w:r w:rsidRPr="005307AF">
        <w:t xml:space="preserve"> </w:t>
      </w:r>
      <w:r>
        <w:t>Frequency Ride-Through Requirements for Large Electronic Loads)</w:t>
      </w:r>
      <w:r w:rsidR="007274F2">
        <w:t>,</w:t>
      </w:r>
      <w:r>
        <w:t xml:space="preserve"> and Section 2.1</w:t>
      </w:r>
      <w:r w:rsidR="00702DD9">
        <w:t>5</w:t>
      </w:r>
      <w:r w:rsidR="007274F2">
        <w:t>;</w:t>
      </w:r>
    </w:p>
    <w:p w14:paraId="50CD2E7F" w14:textId="0098709F" w:rsidR="005307AF" w:rsidRDefault="005307AF" w:rsidP="005307AF">
      <w:pPr>
        <w:pStyle w:val="NormalArial"/>
        <w:numPr>
          <w:ilvl w:val="0"/>
          <w:numId w:val="5"/>
        </w:numPr>
        <w:spacing w:before="120" w:after="120"/>
      </w:pPr>
      <w:r>
        <w:t>Respond to Tesla comments submitted on December 18, 2025</w:t>
      </w:r>
      <w:r w:rsidR="007274F2">
        <w:t>; and</w:t>
      </w:r>
    </w:p>
    <w:p w14:paraId="75ED9C21" w14:textId="320D754E" w:rsidR="31E813CC" w:rsidRDefault="31E813CC" w:rsidP="74109C7E">
      <w:pPr>
        <w:pStyle w:val="NormalArial"/>
        <w:numPr>
          <w:ilvl w:val="0"/>
          <w:numId w:val="5"/>
        </w:numPr>
        <w:spacing w:before="120" w:after="120"/>
      </w:pPr>
      <w:r>
        <w:t xml:space="preserve">Revise the active power recovery time for </w:t>
      </w:r>
      <w:r w:rsidR="1D433B5D">
        <w:t xml:space="preserve">post-disturbance </w:t>
      </w:r>
      <w:r w:rsidR="007274F2">
        <w:t>Large Electronic Load (</w:t>
      </w:r>
      <w:r>
        <w:t>LEL</w:t>
      </w:r>
      <w:r w:rsidR="007274F2">
        <w:t>)</w:t>
      </w:r>
      <w:r>
        <w:t xml:space="preserve"> consumption </w:t>
      </w:r>
      <w:r w:rsidR="691453E1">
        <w:t>from one second to two seconds.</w:t>
      </w:r>
    </w:p>
    <w:p w14:paraId="2A652922" w14:textId="7660EA76" w:rsidR="005307AF" w:rsidRDefault="005307AF" w:rsidP="005307AF">
      <w:pPr>
        <w:pStyle w:val="NormalArial"/>
        <w:spacing w:before="120" w:after="120"/>
        <w:rPr>
          <w:b/>
          <w:bCs/>
        </w:rPr>
      </w:pPr>
      <w:r>
        <w:rPr>
          <w:b/>
          <w:bCs/>
        </w:rPr>
        <w:t xml:space="preserve">Need for revised exemption language in paragraph (1) of </w:t>
      </w:r>
      <w:r w:rsidR="00560BA7">
        <w:rPr>
          <w:b/>
          <w:bCs/>
        </w:rPr>
        <w:t xml:space="preserve">Section </w:t>
      </w:r>
      <w:r w:rsidRPr="005307AF">
        <w:rPr>
          <w:b/>
          <w:bCs/>
        </w:rPr>
        <w:t>2.6.4 and Section 2.</w:t>
      </w:r>
      <w:r>
        <w:rPr>
          <w:b/>
          <w:bCs/>
        </w:rPr>
        <w:t>15:</w:t>
      </w:r>
    </w:p>
    <w:p w14:paraId="19E2AC27" w14:textId="111401E1" w:rsidR="005307AF" w:rsidRDefault="005307AF" w:rsidP="005307AF">
      <w:pPr>
        <w:pStyle w:val="NormalArial"/>
        <w:spacing w:before="120" w:after="120"/>
      </w:pPr>
      <w:r>
        <w:t xml:space="preserve">After discussions with </w:t>
      </w:r>
      <w:r w:rsidR="007274F2">
        <w:t>Transmission and/or Distribution Service Providers (</w:t>
      </w:r>
      <w:r>
        <w:t>TDSPs</w:t>
      </w:r>
      <w:r w:rsidR="007274F2">
        <w:t>)</w:t>
      </w:r>
      <w:r>
        <w:t xml:space="preserve"> and from comments in the Large Load Working Group </w:t>
      </w:r>
      <w:r w:rsidR="007274F2">
        <w:t xml:space="preserve">(LLWG) </w:t>
      </w:r>
      <w:r>
        <w:t xml:space="preserve">meetings, ERCOT recognizes that </w:t>
      </w:r>
      <w:r w:rsidR="00B25A76">
        <w:t xml:space="preserve">the </w:t>
      </w:r>
      <w:r>
        <w:t xml:space="preserve">exemption language needs to be </w:t>
      </w:r>
      <w:r w:rsidR="00702DD9">
        <w:t xml:space="preserve">revised </w:t>
      </w:r>
      <w:r>
        <w:t xml:space="preserve">to address </w:t>
      </w:r>
      <w:r w:rsidR="00B25A76">
        <w:t xml:space="preserve">operational LELs, the </w:t>
      </w:r>
      <w:r>
        <w:t>effective date of PGRR115</w:t>
      </w:r>
      <w:r w:rsidR="00B25A76">
        <w:t>,</w:t>
      </w:r>
      <w:r w:rsidR="007274F2" w:rsidRPr="007274F2">
        <w:t xml:space="preserve"> Related to NPRR1234, Interconnection Requirements for Large Loads and Modeling Standards for Loads 25 MW or Greater</w:t>
      </w:r>
      <w:r w:rsidR="007274F2">
        <w:t>,</w:t>
      </w:r>
      <w:r>
        <w:t xml:space="preserve"> and </w:t>
      </w:r>
      <w:r w:rsidR="00B25A76">
        <w:t xml:space="preserve">LELs that were not required to go through the interim Large Load </w:t>
      </w:r>
      <w:r w:rsidR="007274F2">
        <w:t>i</w:t>
      </w:r>
      <w:r w:rsidR="00B25A76">
        <w:t>nterconnection</w:t>
      </w:r>
      <w:r w:rsidR="00AC59CF">
        <w:t xml:space="preserve"> </w:t>
      </w:r>
      <w:r w:rsidR="00B25A76">
        <w:t xml:space="preserve">process. ERCOT also added language </w:t>
      </w:r>
      <w:r w:rsidR="00913AE7">
        <w:t xml:space="preserve">denying </w:t>
      </w:r>
      <w:r w:rsidR="00154C81">
        <w:t xml:space="preserve">ride-through requirement </w:t>
      </w:r>
      <w:r w:rsidR="00913AE7">
        <w:t xml:space="preserve">exemptions </w:t>
      </w:r>
      <w:r w:rsidR="00154C81">
        <w:t xml:space="preserve">to LELs </w:t>
      </w:r>
      <w:r w:rsidR="00B25A76">
        <w:t xml:space="preserve">that </w:t>
      </w:r>
      <w:r w:rsidR="008357E2">
        <w:t xml:space="preserve">add </w:t>
      </w:r>
      <w:r w:rsidR="00702DD9">
        <w:t xml:space="preserve">additional Demand </w:t>
      </w:r>
      <w:r w:rsidR="009F6B6C">
        <w:t xml:space="preserve">at the </w:t>
      </w:r>
      <w:r w:rsidR="00766D6D">
        <w:t>f</w:t>
      </w:r>
      <w:r w:rsidR="009F6B6C">
        <w:t xml:space="preserve">acility </w:t>
      </w:r>
      <w:r w:rsidR="00702DD9">
        <w:t>above a certain threshold</w:t>
      </w:r>
      <w:r w:rsidR="00B25A76">
        <w:t>.</w:t>
      </w:r>
    </w:p>
    <w:p w14:paraId="58414E3E" w14:textId="58B88444" w:rsidR="00B25A76" w:rsidRDefault="00B25A76" w:rsidP="00B25A76">
      <w:pPr>
        <w:pStyle w:val="NormalArial"/>
        <w:numPr>
          <w:ilvl w:val="0"/>
          <w:numId w:val="6"/>
        </w:numPr>
        <w:spacing w:before="120" w:after="120"/>
      </w:pPr>
      <w:r>
        <w:lastRenderedPageBreak/>
        <w:t xml:space="preserve">ERCOT added language in </w:t>
      </w:r>
      <w:r w:rsidR="007274F2">
        <w:t>paragraph (1)(a) of Section</w:t>
      </w:r>
      <w:r w:rsidR="00560BA7">
        <w:t>s</w:t>
      </w:r>
      <w:r w:rsidR="007274F2">
        <w:t xml:space="preserve"> </w:t>
      </w:r>
      <w:r>
        <w:t xml:space="preserve">2.6.4 </w:t>
      </w:r>
      <w:r w:rsidR="00560BA7">
        <w:t>and 2.15</w:t>
      </w:r>
      <w:r>
        <w:t xml:space="preserve"> to exempt LELs that were operational and consuming power before the NOGRR282 submittal date of November 14, 2025. LELs that received approval to energize on or before November 14, 2025, are also exempt. ERCOT revised language to state that the approval to energize notification must be in written format.</w:t>
      </w:r>
    </w:p>
    <w:p w14:paraId="24D3CF30" w14:textId="55FB7FF7" w:rsidR="00B25A76" w:rsidRDefault="35A276AA" w:rsidP="00B25A76">
      <w:pPr>
        <w:pStyle w:val="NormalArial"/>
        <w:numPr>
          <w:ilvl w:val="0"/>
          <w:numId w:val="6"/>
        </w:numPr>
        <w:spacing w:before="120" w:after="120"/>
      </w:pPr>
      <w:r>
        <w:t xml:space="preserve">ERCOT revised language in </w:t>
      </w:r>
      <w:r w:rsidR="007274F2">
        <w:t>paragraph (1)(b) of Section</w:t>
      </w:r>
      <w:r w:rsidR="00560BA7">
        <w:t>s</w:t>
      </w:r>
      <w:r w:rsidR="007274F2">
        <w:t xml:space="preserve"> </w:t>
      </w:r>
      <w:r>
        <w:t>2.6.4 and 2.15</w:t>
      </w:r>
      <w:r w:rsidR="00D653C3">
        <w:t xml:space="preserve"> and added subsequent paragraphs</w:t>
      </w:r>
      <w:r w:rsidR="1629BAC4">
        <w:t xml:space="preserve"> to define which additional LELs are exempt. Since PGRR115 was still grey-boxed at the time of NOGRR282 submittal on November 14, 2025, it is not pertinent to refer to this language for exemption criteria. Therefore, ERCOT revised language to </w:t>
      </w:r>
      <w:r w:rsidR="00EF390B">
        <w:t>state</w:t>
      </w:r>
      <w:r w:rsidR="1629BAC4">
        <w:t xml:space="preserve"> the </w:t>
      </w:r>
      <w:r w:rsidR="008D4464">
        <w:t xml:space="preserve">specific requirements in </w:t>
      </w:r>
      <w:r w:rsidR="00A25813">
        <w:t>Planning Guide Section 9.5</w:t>
      </w:r>
      <w:r w:rsidR="00560BA7">
        <w:t xml:space="preserve">, </w:t>
      </w:r>
      <w:r w:rsidR="00560BA7" w:rsidRPr="00164318">
        <w:t>Interconnection Agreements and Responsibilities</w:t>
      </w:r>
      <w:r w:rsidR="00560BA7">
        <w:t>,</w:t>
      </w:r>
      <w:r w:rsidR="003E6FEA">
        <w:t xml:space="preserve"> that </w:t>
      </w:r>
      <w:r w:rsidR="00252382">
        <w:t>are required for exemption</w:t>
      </w:r>
      <w:r w:rsidR="00EE5A14">
        <w:t>s</w:t>
      </w:r>
      <w:r w:rsidR="00252382">
        <w:t xml:space="preserve"> and </w:t>
      </w:r>
      <w:r w:rsidR="00A44C1F">
        <w:t xml:space="preserve">refer to </w:t>
      </w:r>
      <w:r w:rsidR="00FA4614">
        <w:t>ERCOT approval</w:t>
      </w:r>
      <w:r w:rsidR="009B759E">
        <w:t>s</w:t>
      </w:r>
      <w:r w:rsidR="00FA4614">
        <w:t xml:space="preserve"> through </w:t>
      </w:r>
      <w:r w:rsidR="00252382">
        <w:t xml:space="preserve">the </w:t>
      </w:r>
      <w:r w:rsidR="1629BAC4">
        <w:t>interim L</w:t>
      </w:r>
      <w:r w:rsidR="00560BA7">
        <w:t>arge Load interconnection</w:t>
      </w:r>
      <w:r w:rsidR="1629BAC4">
        <w:t xml:space="preserve"> process. In addition, some LELs were not required to go through the interim </w:t>
      </w:r>
      <w:r w:rsidR="00560BA7">
        <w:t>Large Load interconnection</w:t>
      </w:r>
      <w:r w:rsidR="1629BAC4">
        <w:t xml:space="preserve"> process since they were not attempting to energize within a two-year period and will be expecting approval to energize in 2026. ERCOT agrees that some of these LELs should also be exempt from the ride-through </w:t>
      </w:r>
      <w:r w:rsidR="0030434B">
        <w:t>requirements but</w:t>
      </w:r>
      <w:r w:rsidR="145BF2C1">
        <w:t xml:space="preserve"> </w:t>
      </w:r>
      <w:r w:rsidR="1629BAC4">
        <w:t xml:space="preserve">is limiting this exemption to LELs expecting to energize in 2026. </w:t>
      </w:r>
    </w:p>
    <w:p w14:paraId="33D9C43E" w14:textId="65B76C0F" w:rsidR="00F83A8D" w:rsidRDefault="00F83A8D" w:rsidP="00B25A76">
      <w:pPr>
        <w:pStyle w:val="NormalArial"/>
        <w:numPr>
          <w:ilvl w:val="0"/>
          <w:numId w:val="6"/>
        </w:numPr>
        <w:spacing w:before="120" w:after="120"/>
      </w:pPr>
      <w:r>
        <w:t>ERCOT added paragraph (2) to Sections 2.6.4 and 2.15 to deny ride-through exemption</w:t>
      </w:r>
      <w:r w:rsidR="00402FA3">
        <w:t>s</w:t>
      </w:r>
      <w:r>
        <w:t xml:space="preserve"> </w:t>
      </w:r>
      <w:r w:rsidR="00C6197E">
        <w:t>for</w:t>
      </w:r>
      <w:r>
        <w:t xml:space="preserve"> existing LELs</w:t>
      </w:r>
      <w:r w:rsidR="008D3EB5">
        <w:t xml:space="preserve"> that </w:t>
      </w:r>
      <w:r w:rsidR="00A83897">
        <w:t>a</w:t>
      </w:r>
      <w:r w:rsidR="00794477">
        <w:t xml:space="preserve">dd additional Demand at the facility </w:t>
      </w:r>
      <w:r w:rsidR="003B2F9E">
        <w:t xml:space="preserve">that meets the </w:t>
      </w:r>
      <w:r w:rsidR="00384E17">
        <w:t>criteria</w:t>
      </w:r>
      <w:r w:rsidR="003D59AC">
        <w:t xml:space="preserve"> in</w:t>
      </w:r>
      <w:r>
        <w:t xml:space="preserve"> Planning Guide Section 9.2.1</w:t>
      </w:r>
      <w:r w:rsidR="00560BA7">
        <w:t xml:space="preserve">, </w:t>
      </w:r>
      <w:r w:rsidR="00560BA7" w:rsidRPr="00560BA7">
        <w:t>Applicability of the Large Load Interconnection Study Process</w:t>
      </w:r>
      <w:r>
        <w:t>.</w:t>
      </w:r>
    </w:p>
    <w:p w14:paraId="3972162D" w14:textId="51A55AAC" w:rsidR="00F83A8D" w:rsidRDefault="00F83A8D" w:rsidP="00F83A8D">
      <w:pPr>
        <w:pStyle w:val="NormalArial"/>
        <w:spacing w:before="120" w:after="120"/>
        <w:ind w:left="360"/>
        <w:rPr>
          <w:b/>
          <w:bCs/>
        </w:rPr>
      </w:pPr>
      <w:r>
        <w:rPr>
          <w:b/>
          <w:bCs/>
        </w:rPr>
        <w:t>ERCOT Response to Tesla comments submitted on December 18, 2025:</w:t>
      </w:r>
    </w:p>
    <w:p w14:paraId="2635CFE9" w14:textId="1B7C58B7" w:rsidR="0048180F" w:rsidRDefault="0048180F" w:rsidP="0048180F">
      <w:pPr>
        <w:pStyle w:val="NormalArial"/>
        <w:spacing w:before="120" w:after="120"/>
        <w:ind w:left="360"/>
      </w:pPr>
      <w:r>
        <w:t xml:space="preserve">ERCOT agrees with Tesla’s assessment that NOGRR282 ride-through requirements should be focused and assessed on the LEL performance as seen from the LEL’s Service Delivery Point or </w:t>
      </w:r>
      <w:r w:rsidR="00560BA7">
        <w:t>Point of Interconnection Bus (</w:t>
      </w:r>
      <w:r>
        <w:t>POIB</w:t>
      </w:r>
      <w:r w:rsidR="00560BA7">
        <w:t>)</w:t>
      </w:r>
      <w:r>
        <w:t xml:space="preserve">, and this is the intent of the NOGRR282 requirements as written by ERCOT. ERCOT also agrees that load transfer to other behind the meter technologies such as BESS are an acceptable solution to ride-through issues in which the computational load (and sometimes cooling load) transfers off the utility to UPS, or the </w:t>
      </w:r>
      <w:r w:rsidR="00560BA7">
        <w:t>L</w:t>
      </w:r>
      <w:r>
        <w:t xml:space="preserve">oad trips. Therefore, ERCOT is amenable to </w:t>
      </w:r>
      <w:r w:rsidR="00342CAE">
        <w:t>add</w:t>
      </w:r>
      <w:r>
        <w:t xml:space="preserve"> explicit language to this effect.</w:t>
      </w:r>
    </w:p>
    <w:p w14:paraId="7975DB28" w14:textId="5DCE041E" w:rsidR="0048180F" w:rsidRPr="00F83A8D" w:rsidRDefault="0048180F" w:rsidP="0048180F">
      <w:pPr>
        <w:pStyle w:val="NormalArial"/>
        <w:spacing w:before="120" w:after="120"/>
        <w:ind w:left="360"/>
      </w:pPr>
      <w:r>
        <w:t xml:space="preserve">ERCOT has provided </w:t>
      </w:r>
      <w:r w:rsidR="00E0676D">
        <w:t>some</w:t>
      </w:r>
      <w:r>
        <w:t xml:space="preserve"> suggested language changes to Tesla’s original edits, which do not change the overall intent. The suggested ERCOT edits are meant to help coordinate the load transfer language with the existing requirements without being overly prescriptive.</w:t>
      </w:r>
    </w:p>
    <w:p w14:paraId="5F6EBF1E" w14:textId="20545590" w:rsidR="0C224E1E" w:rsidRDefault="0C224E1E" w:rsidP="74109C7E">
      <w:pPr>
        <w:pStyle w:val="NormalArial"/>
        <w:spacing w:before="120" w:after="120"/>
        <w:ind w:left="360"/>
        <w:rPr>
          <w:b/>
          <w:bCs/>
        </w:rPr>
      </w:pPr>
      <w:r w:rsidRPr="0FBA2040">
        <w:rPr>
          <w:b/>
          <w:bCs/>
        </w:rPr>
        <w:t>Revision of active</w:t>
      </w:r>
      <w:r w:rsidR="5EE95ECD" w:rsidRPr="0FBA2040">
        <w:rPr>
          <w:b/>
          <w:bCs/>
        </w:rPr>
        <w:t xml:space="preserve"> power</w:t>
      </w:r>
      <w:r w:rsidRPr="0FBA2040">
        <w:rPr>
          <w:b/>
          <w:bCs/>
        </w:rPr>
        <w:t xml:space="preserve"> recovery time for post-disturbance LEL consumption from one second to two seconds:</w:t>
      </w:r>
    </w:p>
    <w:p w14:paraId="6097DCFA" w14:textId="0C643734" w:rsidR="005307AF" w:rsidRPr="00560BA7" w:rsidRDefault="0C224E1E" w:rsidP="00560BA7">
      <w:pPr>
        <w:pStyle w:val="NormalArial"/>
        <w:spacing w:before="120" w:after="120"/>
        <w:ind w:left="360"/>
      </w:pPr>
      <w:r>
        <w:t>Recent ERCOT study results revealed</w:t>
      </w:r>
      <w:r w:rsidR="67FA8255">
        <w:t xml:space="preserve"> that system frequency performance was slightly improved when the active power recovery time of post-</w:t>
      </w:r>
      <w:r w:rsidR="6E18A037">
        <w:t>disturbance</w:t>
      </w:r>
      <w:r w:rsidR="612FF6A0">
        <w:t xml:space="preserve"> LEL consumption was two seconds as compared to</w:t>
      </w:r>
      <w:r w:rsidR="2EAA01DE">
        <w:t xml:space="preserve"> the previous proposed requir</w:t>
      </w:r>
      <w:r w:rsidR="5E081347">
        <w:t>ement</w:t>
      </w:r>
      <w:r w:rsidR="2EAA01DE">
        <w:t xml:space="preserve"> </w:t>
      </w:r>
      <w:r w:rsidR="2EAA01DE">
        <w:lastRenderedPageBreak/>
        <w:t>of one second. In addition, LEL developers have expressed concerns in stakeholder meetings that the one second recov</w:t>
      </w:r>
      <w:r w:rsidR="5971461A">
        <w:t>ery time may be difficult to achieve. Therefore, ERCOT is revising the requirement to allow for a two second recovery time.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427217DA" w14:textId="77777777" w:rsidTr="004D37D7">
        <w:trPr>
          <w:trHeight w:val="350"/>
        </w:trPr>
        <w:tc>
          <w:tcPr>
            <w:tcW w:w="10440" w:type="dxa"/>
            <w:tcBorders>
              <w:bottom w:val="single" w:sz="4" w:space="0" w:color="auto"/>
            </w:tcBorders>
            <w:shd w:val="clear" w:color="auto" w:fill="FFFFFF"/>
            <w:vAlign w:val="center"/>
          </w:tcPr>
          <w:p w14:paraId="3B338495" w14:textId="77777777" w:rsidR="0055032D" w:rsidRDefault="0055032D" w:rsidP="004D37D7">
            <w:pPr>
              <w:pStyle w:val="Header"/>
              <w:jc w:val="center"/>
            </w:pPr>
            <w:r>
              <w:t>Revised Cover Page Language</w:t>
            </w:r>
          </w:p>
        </w:tc>
      </w:tr>
    </w:tbl>
    <w:p w14:paraId="13FEDC24" w14:textId="77777777" w:rsidR="007274F2" w:rsidRDefault="007274F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307AF" w:rsidRPr="00FB509B" w14:paraId="2093F5A8" w14:textId="77777777">
        <w:trPr>
          <w:trHeight w:val="773"/>
        </w:trPr>
        <w:tc>
          <w:tcPr>
            <w:tcW w:w="2880" w:type="dxa"/>
            <w:tcBorders>
              <w:top w:val="single" w:sz="4" w:space="0" w:color="auto"/>
              <w:bottom w:val="single" w:sz="4" w:space="0" w:color="auto"/>
            </w:tcBorders>
            <w:shd w:val="clear" w:color="auto" w:fill="FFFFFF"/>
            <w:vAlign w:val="center"/>
          </w:tcPr>
          <w:p w14:paraId="76984C00" w14:textId="77777777" w:rsidR="005307AF" w:rsidRDefault="005307AF">
            <w:pPr>
              <w:pStyle w:val="Header"/>
            </w:pPr>
            <w:r>
              <w:t xml:space="preserve">Nodal Operating Guide Sections Requiring Revision </w:t>
            </w:r>
          </w:p>
        </w:tc>
        <w:tc>
          <w:tcPr>
            <w:tcW w:w="7560" w:type="dxa"/>
            <w:tcBorders>
              <w:top w:val="single" w:sz="4" w:space="0" w:color="auto"/>
            </w:tcBorders>
            <w:vAlign w:val="center"/>
          </w:tcPr>
          <w:p w14:paraId="4BA8837A" w14:textId="77777777" w:rsidR="005307AF" w:rsidRDefault="005307AF">
            <w:pPr>
              <w:pStyle w:val="NormalArial"/>
              <w:spacing w:before="120"/>
            </w:pPr>
            <w:r>
              <w:t>2.6.4, Frequency Ride-Through Requirements for Large Electronic Loads (new)</w:t>
            </w:r>
          </w:p>
          <w:p w14:paraId="1AC8B351" w14:textId="34967C06" w:rsidR="005307AF" w:rsidRPr="00FB509B" w:rsidRDefault="005307AF">
            <w:pPr>
              <w:pStyle w:val="NormalArial"/>
              <w:spacing w:after="120"/>
            </w:pPr>
            <w:r>
              <w:t>2.1</w:t>
            </w:r>
            <w:ins w:id="0" w:author="ERCOT 013026" w:date="2026-01-14T14:25:00Z" w16du:dateUtc="2026-01-14T20:25:00Z">
              <w:r w:rsidR="0048180F">
                <w:t>5</w:t>
              </w:r>
            </w:ins>
            <w:del w:id="1" w:author="ERCOT 013026" w:date="2026-01-14T14:25:00Z" w16du:dateUtc="2026-01-14T20:25:00Z">
              <w:r w:rsidDel="0048180F">
                <w:delText>4</w:delText>
              </w:r>
            </w:del>
            <w:r>
              <w:t xml:space="preserve">, </w:t>
            </w:r>
            <w:r w:rsidRPr="00B74BFC">
              <w:t xml:space="preserve">Voltage Ride-Through Requirements for Large </w:t>
            </w:r>
            <w:r>
              <w:t xml:space="preserve">Electronic </w:t>
            </w:r>
            <w:r w:rsidRPr="00B74BFC">
              <w:t xml:space="preserve">Loads </w:t>
            </w:r>
            <w:r>
              <w:t>(new)</w:t>
            </w:r>
          </w:p>
        </w:tc>
      </w:tr>
    </w:tbl>
    <w:p w14:paraId="475B3F5A" w14:textId="17B785E4" w:rsidR="00152993" w:rsidRDefault="00152993" w:rsidP="007274F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278849D" w14:textId="77777777">
        <w:trPr>
          <w:trHeight w:val="350"/>
        </w:trPr>
        <w:tc>
          <w:tcPr>
            <w:tcW w:w="10440" w:type="dxa"/>
            <w:tcBorders>
              <w:bottom w:val="single" w:sz="4" w:space="0" w:color="auto"/>
            </w:tcBorders>
            <w:shd w:val="clear" w:color="auto" w:fill="FFFFFF"/>
            <w:vAlign w:val="center"/>
          </w:tcPr>
          <w:p w14:paraId="129A3F3B" w14:textId="77777777" w:rsidR="00152993" w:rsidRDefault="00152993">
            <w:pPr>
              <w:pStyle w:val="Header"/>
              <w:jc w:val="center"/>
            </w:pPr>
            <w:r>
              <w:t xml:space="preserve">Revised Proposed </w:t>
            </w:r>
            <w:r w:rsidR="00C158EE">
              <w:t xml:space="preserve">Guide </w:t>
            </w:r>
            <w:r>
              <w:t>Language</w:t>
            </w:r>
          </w:p>
        </w:tc>
      </w:tr>
    </w:tbl>
    <w:p w14:paraId="7FC220AF" w14:textId="77777777" w:rsidR="00AC445F" w:rsidRDefault="00AC445F" w:rsidP="00AC445F">
      <w:pPr>
        <w:keepNext/>
        <w:tabs>
          <w:tab w:val="left" w:pos="720"/>
        </w:tabs>
        <w:spacing w:before="240" w:after="240"/>
        <w:outlineLvl w:val="1"/>
        <w:rPr>
          <w:ins w:id="2" w:author="ERCOT" w:date="2025-11-07T11:52:00Z" w16du:dateUtc="2025-11-07T17:52:00Z"/>
          <w:b/>
          <w:bCs/>
        </w:rPr>
      </w:pPr>
      <w:ins w:id="3" w:author="ERCOT" w:date="2025-11-07T11:52:00Z" w16du:dateUtc="2025-11-07T17:52:00Z">
        <w:r w:rsidRPr="62C6D3E8">
          <w:rPr>
            <w:b/>
            <w:bCs/>
          </w:rPr>
          <w:t>2.6.4</w:t>
        </w:r>
        <w:r>
          <w:tab/>
        </w:r>
        <w:r w:rsidRPr="62C6D3E8">
          <w:rPr>
            <w:b/>
            <w:bCs/>
          </w:rPr>
          <w:t xml:space="preserve">Frequency Ride-Through Requirements for Large </w:t>
        </w:r>
        <w:r>
          <w:rPr>
            <w:b/>
            <w:bCs/>
          </w:rPr>
          <w:t xml:space="preserve">Electronic </w:t>
        </w:r>
        <w:r w:rsidRPr="62C6D3E8">
          <w:rPr>
            <w:b/>
            <w:bCs/>
          </w:rPr>
          <w:t>Loads</w:t>
        </w:r>
      </w:ins>
    </w:p>
    <w:p w14:paraId="556CD308" w14:textId="261930D0" w:rsidR="00AC445F" w:rsidRDefault="00AC445F" w:rsidP="00AC445F">
      <w:pPr>
        <w:spacing w:after="240"/>
        <w:ind w:left="720" w:hanging="720"/>
        <w:rPr>
          <w:ins w:id="4" w:author="ERCOT" w:date="2025-11-07T11:52:00Z" w16du:dateUtc="2025-11-07T17:52:00Z"/>
        </w:rPr>
      </w:pPr>
      <w:ins w:id="5" w:author="ERCOT" w:date="2025-11-07T11:52:00Z" w16du:dateUtc="2025-11-07T17:52:00Z">
        <w:r>
          <w:t>(1)</w:t>
        </w:r>
        <w:r>
          <w:tab/>
        </w:r>
      </w:ins>
      <w:bookmarkStart w:id="6" w:name="_Hlk211947175"/>
      <w:ins w:id="7" w:author="ERCOT" w:date="2025-11-13T18:26:00Z" w16du:dateUtc="2025-11-14T00:26:00Z">
        <w:r>
          <w:t>A Customer that proposes to interconnect or maintains an interconnection of a Large Electronic Load (LEL) with the ERCOT System shall ensure the LEL complies with the frequency ride-through requirements of this section, unless</w:t>
        </w:r>
      </w:ins>
      <w:ins w:id="8" w:author="ERCOT 013026" w:date="2026-01-28T14:15:00Z" w16du:dateUtc="2026-01-28T20:15:00Z">
        <w:r w:rsidR="009E20B7">
          <w:t xml:space="preserve"> the Customer can demonstrate that</w:t>
        </w:r>
      </w:ins>
      <w:ins w:id="9" w:author="ERCOT" w:date="2025-11-13T18:26:00Z" w16du:dateUtc="2025-11-14T00:26:00Z">
        <w:r>
          <w:t>:</w:t>
        </w:r>
      </w:ins>
    </w:p>
    <w:p w14:paraId="4AE8C4AE" w14:textId="5EC7AF95" w:rsidR="00AC445F" w:rsidRDefault="00AC445F" w:rsidP="00AC445F">
      <w:pPr>
        <w:spacing w:after="240"/>
        <w:ind w:left="1440" w:hanging="720"/>
        <w:rPr>
          <w:ins w:id="10" w:author="ERCOT" w:date="2025-11-07T11:52:00Z" w16du:dateUtc="2025-11-07T17:52:00Z"/>
        </w:rPr>
      </w:pPr>
      <w:ins w:id="11" w:author="ERCOT" w:date="2025-11-07T11:52:00Z" w16du:dateUtc="2025-11-07T17:52:00Z">
        <w:r>
          <w:t>(a)</w:t>
        </w:r>
        <w:r>
          <w:tab/>
          <w:t xml:space="preserve">The LEL </w:t>
        </w:r>
      </w:ins>
      <w:ins w:id="12" w:author="ERCOT 013026" w:date="2026-01-14T14:25:00Z" w16du:dateUtc="2026-01-14T20:25:00Z">
        <w:r w:rsidR="0048180F">
          <w:t xml:space="preserve">was operational </w:t>
        </w:r>
      </w:ins>
      <w:ins w:id="13" w:author="ERCOT 013026" w:date="2026-01-14T14:26:00Z" w16du:dateUtc="2026-01-14T20:26:00Z">
        <w:r w:rsidR="0048180F">
          <w:t xml:space="preserve">and consuming power from the ERCOT System or </w:t>
        </w:r>
      </w:ins>
      <w:ins w:id="14" w:author="ERCOT" w:date="2025-11-07T11:52:00Z" w16du:dateUtc="2025-11-07T17:52:00Z">
        <w:r>
          <w:t xml:space="preserve">received </w:t>
        </w:r>
      </w:ins>
      <w:ins w:id="15" w:author="ERCOT 013026" w:date="2026-01-14T14:26:00Z" w16du:dateUtc="2026-01-14T20:26:00Z">
        <w:r w:rsidR="0048180F">
          <w:t xml:space="preserve">written </w:t>
        </w:r>
      </w:ins>
      <w:ins w:id="16" w:author="ERCOT" w:date="2025-11-07T11:52:00Z" w16du:dateUtc="2025-11-07T17:52:00Z">
        <w:r>
          <w:t>approval to energize from ERCOT on or before November 14, 2025; or</w:t>
        </w:r>
      </w:ins>
    </w:p>
    <w:p w14:paraId="3B798E74" w14:textId="0EA6CC8F" w:rsidR="00AC445F" w:rsidRDefault="23E1847D" w:rsidP="00635E06">
      <w:pPr>
        <w:spacing w:after="240"/>
        <w:ind w:left="1440" w:hanging="720"/>
        <w:rPr>
          <w:ins w:id="17" w:author="ERCOT 013026" w:date="2026-01-28T19:25:00Z" w16du:dateUtc="2026-01-28T19:25:45Z"/>
        </w:rPr>
      </w:pPr>
      <w:ins w:id="18" w:author="ERCOT" w:date="2025-11-07T11:52:00Z">
        <w:r>
          <w:t>(b)</w:t>
        </w:r>
        <w:r>
          <w:tab/>
        </w:r>
      </w:ins>
      <w:ins w:id="19" w:author="ERCOT 013026" w:date="2026-01-28T13:27:00Z" w16du:dateUtc="2026-01-28T19:27:00Z">
        <w:r w:rsidR="00D95EE6">
          <w:t>I</w:t>
        </w:r>
        <w:r w:rsidR="006021A0">
          <w:t xml:space="preserve">f the LEL is not co-located with a Generation Resource </w:t>
        </w:r>
        <w:r w:rsidR="00D95EE6">
          <w:t xml:space="preserve">Facility, </w:t>
        </w:r>
      </w:ins>
      <w:ins w:id="20" w:author="ERCOT 013026" w:date="2026-01-26T10:14:00Z">
        <w:r w:rsidR="00B62A4C">
          <w:t>a</w:t>
        </w:r>
      </w:ins>
      <w:ins w:id="21" w:author="ERCOT 013026" w:date="2026-01-14T14:27:00Z">
        <w:r w:rsidR="4466164F">
          <w:t xml:space="preserve">ll required interconnection agreements or equivalent service extension agreements between the Interconnecting Large Load Entity </w:t>
        </w:r>
      </w:ins>
      <w:ins w:id="22" w:author="ERCOT 013026" w:date="2026-01-26T10:19:00Z">
        <w:r w:rsidR="003343EA">
          <w:t xml:space="preserve">(ILLE) </w:t>
        </w:r>
      </w:ins>
      <w:ins w:id="23" w:author="ERCOT 013026" w:date="2026-01-14T14:27:00Z">
        <w:r w:rsidR="4466164F">
          <w:t>and the applicable TDSP were executed on or before November 14, 2025</w:t>
        </w:r>
      </w:ins>
      <w:ins w:id="24" w:author="ERCOT 013026" w:date="2026-01-30T09:48:00Z" w16du:dateUtc="2026-01-30T15:48:00Z">
        <w:r w:rsidR="00D21416">
          <w:t>; or</w:t>
        </w:r>
      </w:ins>
      <w:ins w:id="25" w:author="ERCOT 013026" w:date="2026-01-14T14:27:00Z">
        <w:r w:rsidR="4466164F">
          <w:t xml:space="preserve"> </w:t>
        </w:r>
      </w:ins>
    </w:p>
    <w:p w14:paraId="7862A113" w14:textId="463112D6" w:rsidR="00AC31FB" w:rsidRDefault="3CA97496" w:rsidP="00AC445F">
      <w:pPr>
        <w:spacing w:after="240"/>
        <w:ind w:left="1440" w:hanging="720"/>
        <w:rPr>
          <w:ins w:id="26" w:author="ERCOT 013026" w:date="2026-01-28T13:26:00Z" w16du:dateUtc="2026-01-28T19:26:00Z"/>
        </w:rPr>
      </w:pPr>
      <w:ins w:id="27" w:author="ERCOT 013026" w:date="2026-01-28T19:25:00Z">
        <w:r>
          <w:t>(c)</w:t>
        </w:r>
        <w:r w:rsidR="23E1847D">
          <w:tab/>
        </w:r>
      </w:ins>
      <w:ins w:id="28" w:author="ERCOT 013026" w:date="2026-01-26T10:16:00Z">
        <w:r w:rsidR="009E28F4">
          <w:t xml:space="preserve">If the LEL is co-located with </w:t>
        </w:r>
        <w:r w:rsidR="00736DB0">
          <w:t xml:space="preserve">a Generation Resource </w:t>
        </w:r>
        <w:r w:rsidR="007C7C9D">
          <w:t>Facility</w:t>
        </w:r>
        <w:r w:rsidR="008F54D6">
          <w:t xml:space="preserve">, </w:t>
        </w:r>
      </w:ins>
      <w:ins w:id="29" w:author="ERCOT 013026" w:date="2026-01-26T10:18:00Z">
        <w:r w:rsidR="000E77D1">
          <w:t xml:space="preserve">all </w:t>
        </w:r>
        <w:r w:rsidR="00D155EB">
          <w:t xml:space="preserve">required </w:t>
        </w:r>
        <w:r w:rsidR="00C83FF4">
          <w:t xml:space="preserve">interconnection agreements and/or </w:t>
        </w:r>
        <w:r w:rsidR="003A3104">
          <w:t xml:space="preserve">equivalent </w:t>
        </w:r>
        <w:r w:rsidR="00592417">
          <w:t xml:space="preserve">service extension or other agreements </w:t>
        </w:r>
        <w:r w:rsidR="0069193F">
          <w:t>with the Re</w:t>
        </w:r>
      </w:ins>
      <w:ins w:id="30" w:author="ERCOT 013026" w:date="2026-01-26T10:19:00Z">
        <w:r w:rsidR="0069193F">
          <w:t>source Entity</w:t>
        </w:r>
        <w:r w:rsidR="000675D6">
          <w:t xml:space="preserve">, Interconnecting </w:t>
        </w:r>
        <w:r w:rsidR="00491A9E">
          <w:t>Entity</w:t>
        </w:r>
        <w:r w:rsidR="00636EAF">
          <w:t xml:space="preserve">, and </w:t>
        </w:r>
        <w:r w:rsidR="0009584B">
          <w:t xml:space="preserve">ILLE </w:t>
        </w:r>
      </w:ins>
      <w:ins w:id="31" w:author="ERCOT 013026" w:date="2026-01-26T10:20:00Z">
        <w:r w:rsidR="00225739">
          <w:t>were executed on or before November 1</w:t>
        </w:r>
      </w:ins>
      <w:ins w:id="32" w:author="ERCOT 013026" w:date="2026-01-28T13:06:00Z">
        <w:r w:rsidR="007B7956">
          <w:t>4</w:t>
        </w:r>
      </w:ins>
      <w:ins w:id="33" w:author="ERCOT 013026" w:date="2026-01-26T10:20:00Z">
        <w:r w:rsidR="00225739">
          <w:t>, 2025.</w:t>
        </w:r>
        <w:r w:rsidR="000F528C">
          <w:t xml:space="preserve"> </w:t>
        </w:r>
      </w:ins>
    </w:p>
    <w:p w14:paraId="5ECE1AD4" w14:textId="300D2B5E" w:rsidR="00AC445F" w:rsidRDefault="00AC31FB" w:rsidP="00AC445F">
      <w:pPr>
        <w:spacing w:after="240"/>
        <w:ind w:left="1440" w:hanging="720"/>
        <w:rPr>
          <w:ins w:id="34" w:author="ERCOT" w:date="2025-11-07T11:52:00Z" w16du:dateUtc="2025-11-07T17:52:00Z"/>
        </w:rPr>
      </w:pPr>
      <w:ins w:id="35" w:author="ERCOT 013026" w:date="2026-01-28T13:26:00Z" w16du:dateUtc="2026-01-28T19:26:00Z">
        <w:r>
          <w:t>(d)</w:t>
        </w:r>
        <w:r>
          <w:tab/>
        </w:r>
      </w:ins>
      <w:ins w:id="36" w:author="ERCOT 013026" w:date="2026-01-28T13:28:00Z" w16du:dateUtc="2026-01-28T19:28:00Z">
        <w:r w:rsidR="00D7254B">
          <w:t xml:space="preserve">For an LEL </w:t>
        </w:r>
      </w:ins>
      <w:ins w:id="37" w:author="ERCOT 013026" w:date="2026-01-28T13:29:00Z" w16du:dateUtc="2026-01-28T19:29:00Z">
        <w:r w:rsidR="00F7411B">
          <w:t>meeting the conditions</w:t>
        </w:r>
      </w:ins>
      <w:ins w:id="38" w:author="ERCOT 013026" w:date="2026-01-28T13:28:00Z" w16du:dateUtc="2026-01-28T19:28:00Z">
        <w:r w:rsidR="00D7254B">
          <w:t xml:space="preserve"> in paragraph (b) or (c)</w:t>
        </w:r>
      </w:ins>
      <w:ins w:id="39" w:author="ERCOT 013026" w:date="2026-01-30T09:48:00Z" w16du:dateUtc="2026-01-30T15:48:00Z">
        <w:r w:rsidR="00D21416">
          <w:t xml:space="preserve"> above</w:t>
        </w:r>
      </w:ins>
      <w:ins w:id="40" w:author="ERCOT 013026" w:date="2026-01-28T13:28:00Z" w16du:dateUtc="2026-01-28T19:28:00Z">
        <w:r w:rsidR="00D7254B">
          <w:t>,</w:t>
        </w:r>
      </w:ins>
      <w:ins w:id="41" w:author="ERCOT 013026" w:date="2026-01-28T14:08:00Z" w16du:dateUtc="2026-01-28T20:08:00Z">
        <w:r w:rsidR="00995867">
          <w:t xml:space="preserve"> the interconnecting TSP received notice to proceed with the construction of all required interconnection Facilities and the </w:t>
        </w:r>
        <w:r w:rsidR="00995867" w:rsidRPr="00995867">
          <w:t>interconnecting TSP and, if applicable, directly affected TSP(s) have received the financial security, applicable payments, and/or other agreements required to fund all required interconnection Facilities</w:t>
        </w:r>
      </w:ins>
      <w:ins w:id="42" w:author="ERCOT 013026" w:date="2026-01-28T14:09:00Z" w16du:dateUtc="2026-01-28T20:09:00Z">
        <w:r w:rsidR="003D4E10">
          <w:t>, and</w:t>
        </w:r>
      </w:ins>
      <w:ins w:id="43" w:author="ERCOT 013026" w:date="2026-01-28T13:28:00Z" w16du:dateUtc="2026-01-28T19:28:00Z">
        <w:r w:rsidR="00D7254B">
          <w:t xml:space="preserve"> </w:t>
        </w:r>
      </w:ins>
      <w:ins w:id="44" w:author="ERCOT 013026" w:date="2026-01-26T10:20:00Z">
        <w:r w:rsidR="000F528C">
          <w:t>e</w:t>
        </w:r>
      </w:ins>
      <w:ins w:id="45" w:author="ERCOT 013026" w:date="2026-01-14T14:27:00Z">
        <w:r w:rsidR="4466164F">
          <w:t xml:space="preserve">ither of the following </w:t>
        </w:r>
      </w:ins>
      <w:ins w:id="46" w:author="ERCOT 013026" w:date="2026-01-28T13:28:00Z" w16du:dateUtc="2026-01-28T19:28:00Z">
        <w:r w:rsidR="00D7254B">
          <w:t xml:space="preserve">additional </w:t>
        </w:r>
      </w:ins>
      <w:ins w:id="47" w:author="ERCOT 013026" w:date="2026-01-14T14:27:00Z">
        <w:r w:rsidR="4466164F">
          <w:t>criteria below were met;</w:t>
        </w:r>
      </w:ins>
      <w:ins w:id="48" w:author="ERCOT" w:date="2025-11-07T11:52:00Z">
        <w:del w:id="49" w:author="ERCOT 013026" w:date="2026-01-14T14:27:00Z">
          <w:r w:rsidR="23E1847D" w:rsidDel="00AC445F">
            <w:delText>The LEL satisfied the following requirements on or before November 14, 2025:</w:delText>
          </w:r>
        </w:del>
      </w:ins>
    </w:p>
    <w:p w14:paraId="23E82C21" w14:textId="4DFD5AFC" w:rsidR="00AC445F" w:rsidRDefault="00AC445F" w:rsidP="00AC445F">
      <w:pPr>
        <w:spacing w:after="240"/>
        <w:ind w:left="2160" w:hanging="720"/>
        <w:rPr>
          <w:ins w:id="50" w:author="ERCOT" w:date="2025-11-07T11:52:00Z" w16du:dateUtc="2025-11-07T17:52:00Z"/>
        </w:rPr>
      </w:pPr>
      <w:ins w:id="51" w:author="ERCOT" w:date="2025-11-07T11:52:00Z" w16du:dateUtc="2025-11-07T17:52:00Z">
        <w:r>
          <w:t>(i)</w:t>
        </w:r>
        <w:r>
          <w:tab/>
          <w:t>Its Large Load Interconnection Study (LLIS)</w:t>
        </w:r>
      </w:ins>
      <w:ins w:id="52" w:author="ERCOT 013026" w:date="2026-01-14T14:27:00Z" w16du:dateUtc="2026-01-14T20:27:00Z">
        <w:r w:rsidR="0048180F">
          <w:t>, as part of the interim Lar</w:t>
        </w:r>
      </w:ins>
      <w:ins w:id="53" w:author="ERCOT 013026" w:date="2026-01-14T14:28:00Z" w16du:dateUtc="2026-01-14T20:28:00Z">
        <w:r w:rsidR="0048180F">
          <w:t>ge Load Interconnection process,</w:t>
        </w:r>
      </w:ins>
      <w:ins w:id="54" w:author="ERCOT" w:date="2025-11-07T11:52:00Z" w16du:dateUtc="2025-11-07T17:52:00Z">
        <w:r>
          <w:t xml:space="preserve"> has been completed and </w:t>
        </w:r>
      </w:ins>
      <w:ins w:id="55" w:author="ERCOT 013026" w:date="2026-01-14T14:28:00Z" w16du:dateUtc="2026-01-14T20:28:00Z">
        <w:r w:rsidR="0048180F">
          <w:t>approved by ERCOT on or before November 14, 2025</w:t>
        </w:r>
      </w:ins>
      <w:ins w:id="56" w:author="ERCOT" w:date="2025-11-07T11:52:00Z" w16du:dateUtc="2025-11-07T17:52:00Z">
        <w:del w:id="57" w:author="ERCOT 013026" w:date="2026-01-14T14:28:00Z" w16du:dateUtc="2026-01-14T20:28:00Z">
          <w:r w:rsidDel="0048180F">
            <w:delText xml:space="preserve">results communicated in the </w:delText>
          </w:r>
          <w:r w:rsidDel="0048180F">
            <w:lastRenderedPageBreak/>
            <w:delText xml:space="preserve">manner contemplated by paragraph (6) of </w:delText>
          </w:r>
          <w:r w:rsidRPr="00E602A0" w:rsidDel="0048180F">
            <w:delText>Planning Guide Section 9.4, LLIS Report and Follow-up</w:delText>
          </w:r>
        </w:del>
        <w:r>
          <w:t xml:space="preserve">; </w:t>
        </w:r>
      </w:ins>
      <w:ins w:id="58" w:author="ERCOT 013026" w:date="2026-01-14T14:28:00Z" w16du:dateUtc="2026-01-14T20:28:00Z">
        <w:r w:rsidR="0048180F">
          <w:t>or</w:t>
        </w:r>
      </w:ins>
      <w:ins w:id="59" w:author="ERCOT" w:date="2025-11-07T11:52:00Z" w16du:dateUtc="2025-11-07T17:52:00Z">
        <w:del w:id="60" w:author="ERCOT 013026" w:date="2026-01-14T14:28:00Z" w16du:dateUtc="2026-01-14T20:28:00Z">
          <w:r w:rsidDel="0048180F">
            <w:delText>and</w:delText>
          </w:r>
        </w:del>
      </w:ins>
    </w:p>
    <w:p w14:paraId="20D06D47" w14:textId="6AFD5A9E" w:rsidR="00B33FA9" w:rsidRDefault="00AC445F" w:rsidP="00AC445F">
      <w:pPr>
        <w:spacing w:after="240"/>
        <w:ind w:left="2160" w:hanging="720"/>
        <w:rPr>
          <w:ins w:id="61" w:author="ERCOT 013026" w:date="2026-01-28T13:35:00Z" w16du:dateUtc="2026-01-28T19:35:00Z"/>
        </w:rPr>
      </w:pPr>
      <w:ins w:id="62" w:author="ERCOT" w:date="2025-11-07T11:52:00Z" w16du:dateUtc="2025-11-07T17:52:00Z">
        <w:r>
          <w:t>(ii)</w:t>
        </w:r>
        <w:r>
          <w:tab/>
        </w:r>
      </w:ins>
      <w:bookmarkStart w:id="63" w:name="_Hlk219292702"/>
      <w:ins w:id="64" w:author="ERCOT 013026" w:date="2026-01-28T13:35:00Z" w16du:dateUtc="2026-01-28T19:35:00Z">
        <w:r w:rsidR="0082735A">
          <w:t xml:space="preserve">Both of the </w:t>
        </w:r>
        <w:r w:rsidR="00BD529C">
          <w:t xml:space="preserve">following conditions have been met: </w:t>
        </w:r>
      </w:ins>
    </w:p>
    <w:p w14:paraId="7F277DB8" w14:textId="704174C6" w:rsidR="00B33FA9" w:rsidRDefault="00D21416" w:rsidP="00D21416">
      <w:pPr>
        <w:spacing w:after="240"/>
        <w:ind w:left="2880" w:hanging="720"/>
        <w:rPr>
          <w:ins w:id="65" w:author="ERCOT 013026" w:date="2026-01-28T13:38:00Z" w16du:dateUtc="2026-01-28T19:38:00Z"/>
        </w:rPr>
      </w:pPr>
      <w:ins w:id="66" w:author="ERCOT 013026" w:date="2026-01-30T09:50:00Z" w16du:dateUtc="2026-01-30T15:50:00Z">
        <w:r>
          <w:t>(A)</w:t>
        </w:r>
        <w:r>
          <w:tab/>
        </w:r>
      </w:ins>
      <w:ins w:id="67" w:author="ERCOT 013026" w:date="2026-01-14T14:29:00Z" w16du:dateUtc="2026-01-14T20:29:00Z">
        <w:r w:rsidR="00284194">
          <w:t xml:space="preserve">ERCOT received a written attestation from the Authorized Representative of the interconnecting TDSP </w:t>
        </w:r>
      </w:ins>
      <w:ins w:id="68" w:author="ERCOT 013026" w:date="2026-01-28T14:19:00Z" w16du:dateUtc="2026-01-28T20:19:00Z">
        <w:r w:rsidR="00B62703">
          <w:t>before December 31, 2026</w:t>
        </w:r>
      </w:ins>
      <w:ins w:id="69" w:author="ERCOT 013026" w:date="2026-01-28T20:56:00Z">
        <w:r w:rsidR="002122F7">
          <w:t>,</w:t>
        </w:r>
      </w:ins>
      <w:ins w:id="70" w:author="ERCOT 013026" w:date="2026-01-28T14:19:00Z" w16du:dateUtc="2026-01-28T20:19:00Z">
        <w:r w:rsidR="00B62703">
          <w:t xml:space="preserve"> stating </w:t>
        </w:r>
      </w:ins>
      <w:ins w:id="71" w:author="ERCOT 013026" w:date="2026-01-14T14:29:00Z" w16du:dateUtc="2026-01-14T20:29:00Z">
        <w:r w:rsidR="00284194">
          <w:t xml:space="preserve">that the LEL was not required to be in the interim Large Load Interconnection process and </w:t>
        </w:r>
      </w:ins>
      <w:ins w:id="72" w:author="ERCOT 013026" w:date="2026-01-28T14:19:00Z" w16du:dateUtc="2026-01-28T20:19:00Z">
        <w:r w:rsidR="00B62703">
          <w:t xml:space="preserve">that </w:t>
        </w:r>
      </w:ins>
      <w:ins w:id="73" w:author="ERCOT 013026" w:date="2026-01-14T14:29:00Z" w16du:dateUtc="2026-01-14T20:29:00Z">
        <w:r w:rsidR="00284194">
          <w:t>the LEL is expected to be energized between November 14, 2025, and December 31, 2026, and ERCOT provided written approval of the exemption</w:t>
        </w:r>
      </w:ins>
      <w:bookmarkEnd w:id="63"/>
      <w:ins w:id="74" w:author="ERCOT" w:date="2025-11-07T11:52:00Z" w16du:dateUtc="2025-11-07T17:52:00Z">
        <w:del w:id="75" w:author="ERCOT 013026" w:date="2026-01-14T14:29:00Z" w16du:dateUtc="2026-01-14T20:29:00Z">
          <w:r w:rsidR="00AC445F" w:rsidDel="00284194">
            <w:delText xml:space="preserve">The interconnecting TDSP for the LEL has provided the confirmation or letter contemplated in </w:delText>
          </w:r>
          <w:r w:rsidR="00AC445F" w:rsidRPr="00E602A0" w:rsidDel="00284194">
            <w:delText>Planning Guide Section 9.5, Interconnection Agreements and Responsibilities</w:delText>
          </w:r>
        </w:del>
      </w:ins>
      <w:ins w:id="76" w:author="ERCOT 013026" w:date="2026-01-28T13:36:00Z" w16du:dateUtc="2026-01-28T19:36:00Z">
        <w:r w:rsidR="00B33FA9">
          <w:t>; and</w:t>
        </w:r>
      </w:ins>
    </w:p>
    <w:p w14:paraId="1CF1C429" w14:textId="52E21425" w:rsidR="00AC445F" w:rsidRDefault="00D21416" w:rsidP="00D21416">
      <w:pPr>
        <w:spacing w:after="240"/>
        <w:ind w:left="2880" w:hanging="720"/>
        <w:rPr>
          <w:ins w:id="77" w:author="ERCOT 013026" w:date="2026-01-14T14:30:00Z" w16du:dateUtc="2026-01-14T20:30:00Z"/>
        </w:rPr>
      </w:pPr>
      <w:ins w:id="78" w:author="ERCOT 013026" w:date="2026-01-30T09:50:00Z" w16du:dateUtc="2026-01-30T15:50:00Z">
        <w:r>
          <w:t>(B)</w:t>
        </w:r>
        <w:r>
          <w:tab/>
        </w:r>
      </w:ins>
      <w:ins w:id="79" w:author="ERCOT 013026" w:date="2026-01-28T13:36:00Z" w16du:dateUtc="2026-01-28T19:36:00Z">
        <w:r w:rsidR="006810B2">
          <w:t xml:space="preserve">The LEL </w:t>
        </w:r>
        <w:r w:rsidR="00E97DAF">
          <w:t xml:space="preserve">achieved Initial Energization </w:t>
        </w:r>
        <w:r w:rsidR="000F5E7C">
          <w:t>by December 31, 2026</w:t>
        </w:r>
      </w:ins>
      <w:ins w:id="80" w:author="ERCOT" w:date="2025-11-07T11:52:00Z" w16du:dateUtc="2025-11-07T17:52:00Z">
        <w:r w:rsidR="00AC445F">
          <w:t>.</w:t>
        </w:r>
      </w:ins>
    </w:p>
    <w:p w14:paraId="66E7F182" w14:textId="594A64C6" w:rsidR="0013782E" w:rsidRDefault="0013782E" w:rsidP="00D21416">
      <w:pPr>
        <w:spacing w:after="240"/>
        <w:ind w:left="720" w:hanging="720"/>
        <w:rPr>
          <w:ins w:id="81" w:author="ERCOT 013026" w:date="2026-01-14T14:30:00Z" w16du:dateUtc="2026-01-14T20:30:00Z"/>
        </w:rPr>
      </w:pPr>
      <w:bookmarkStart w:id="82" w:name="_Hlk219292818"/>
      <w:ins w:id="83" w:author="ERCOT 013026" w:date="2026-01-14T14:30:00Z">
        <w:r>
          <w:t>(2)</w:t>
        </w:r>
        <w:r>
          <w:tab/>
        </w:r>
      </w:ins>
      <w:ins w:id="84" w:author="ERCOT 013026" w:date="2026-01-28T09:30:00Z" w16du:dateUtc="2026-01-28T15:30:00Z">
        <w:r w:rsidR="00165B43">
          <w:t xml:space="preserve">An LEL </w:t>
        </w:r>
        <w:r w:rsidR="009C2943">
          <w:t xml:space="preserve">that meets the exemption criteria of paragraph (1) above </w:t>
        </w:r>
        <w:r w:rsidR="00986CDF">
          <w:t>but ma</w:t>
        </w:r>
        <w:r w:rsidR="001527A8">
          <w:t xml:space="preserve">kes a </w:t>
        </w:r>
      </w:ins>
      <w:ins w:id="85" w:author="ERCOT 013026" w:date="2026-01-14T14:30:00Z">
        <w:r>
          <w:t>modification after November 14, 2025, that meets the criteria in</w:t>
        </w:r>
      </w:ins>
      <w:ins w:id="86" w:author="ERCOT 013026" w:date="2026-01-30T09:49:00Z" w16du:dateUtc="2026-01-30T15:49:00Z">
        <w:r w:rsidR="00D21416">
          <w:t xml:space="preserve"> paragraph (1)(b) of</w:t>
        </w:r>
      </w:ins>
      <w:ins w:id="87" w:author="ERCOT 013026" w:date="2026-01-14T14:30:00Z">
        <w:r>
          <w:t xml:space="preserve"> Planning Guide Section 9.2.1,</w:t>
        </w:r>
      </w:ins>
      <w:ins w:id="88" w:author="ERCOT 013026" w:date="2026-01-30T09:49:00Z" w16du:dateUtc="2026-01-30T15:49:00Z">
        <w:r w:rsidR="00D21416" w:rsidRPr="00D21416">
          <w:t xml:space="preserve"> Applicability of the Large Load Interconnection Study Process</w:t>
        </w:r>
      </w:ins>
      <w:ins w:id="89" w:author="ERCOT 013026" w:date="2026-01-30T09:50:00Z" w16du:dateUtc="2026-01-30T15:50:00Z">
        <w:r w:rsidR="00D21416">
          <w:t>,</w:t>
        </w:r>
      </w:ins>
      <w:ins w:id="90" w:author="ERCOT 013026" w:date="2026-01-14T14:30:00Z">
        <w:r>
          <w:t xml:space="preserve"> shall not be exempt from the </w:t>
        </w:r>
      </w:ins>
      <w:ins w:id="91" w:author="ERCOT 013026" w:date="2026-01-14T14:40:00Z">
        <w:r w:rsidR="00691323">
          <w:t>frequency</w:t>
        </w:r>
      </w:ins>
      <w:ins w:id="92" w:author="ERCOT 013026" w:date="2026-01-14T14:30:00Z">
        <w:r>
          <w:t xml:space="preserve"> ride-through requirements.</w:t>
        </w:r>
      </w:ins>
      <w:bookmarkEnd w:id="82"/>
    </w:p>
    <w:bookmarkEnd w:id="6"/>
    <w:p w14:paraId="01FF0807" w14:textId="2FD38085" w:rsidR="00AC445F" w:rsidRDefault="00AC445F" w:rsidP="00AC445F">
      <w:pPr>
        <w:spacing w:after="240"/>
        <w:ind w:left="720" w:hanging="720"/>
        <w:rPr>
          <w:ins w:id="93" w:author="ERCOT" w:date="2025-11-07T11:52:00Z" w16du:dateUtc="2025-11-07T17:52:00Z"/>
        </w:rPr>
      </w:pPr>
      <w:ins w:id="94" w:author="ERCOT" w:date="2025-11-07T11:52:00Z">
        <w:r>
          <w:t>(</w:t>
        </w:r>
      </w:ins>
      <w:ins w:id="95" w:author="ERCOT 013026" w:date="2026-01-14T14:34:00Z">
        <w:r w:rsidR="00D16267">
          <w:t>3</w:t>
        </w:r>
      </w:ins>
      <w:ins w:id="96" w:author="ERCOT" w:date="2025-11-07T11:52:00Z">
        <w:del w:id="97" w:author="ERCOT 013026" w:date="2026-01-14T14:30:00Z">
          <w:r w:rsidDel="00AC445F">
            <w:delText>2</w:delText>
          </w:r>
        </w:del>
        <w:r>
          <w:t>)</w:t>
        </w:r>
      </w:ins>
      <w:ins w:id="98" w:author="ERCOT 013026" w:date="2026-01-28T15:08:00Z">
        <w:r>
          <w:tab/>
        </w:r>
      </w:ins>
      <w:ins w:id="99" w:author="ERCOT" w:date="2025-11-07T11:52:00Z">
        <w:r>
          <w:t xml:space="preserve">An LEL shall ride through frequency disturbances of the magnitude and duration specified in Table A below, as measured at the LEL’s Service Delivery Point, or if the LEL is co-located with a Generation Resource or Energy Storage Resource, at the Point of Interconnection Bus (POIB) of that Resource. </w:t>
        </w:r>
      </w:ins>
      <w:ins w:id="100" w:author="ERCOT" w:date="2025-11-13T18:30:00Z">
        <w:r>
          <w:t xml:space="preserve"> </w:t>
        </w:r>
      </w:ins>
      <w:ins w:id="101" w:author="ERCOT" w:date="2025-11-07T11:52:00Z">
        <w:r>
          <w:t>An LEL is not required to ride-through if it is either performing in accordance with its interconnecting TDSP’s Under-Frequency Load Shed (UFLS) program or providing an Ancillary Service that would require the LEL to trip or reduce consumption due to a frequency disturbance.</w:t>
        </w:r>
      </w:ins>
    </w:p>
    <w:p w14:paraId="2FE3B1B0" w14:textId="77777777" w:rsidR="00AC445F" w:rsidRDefault="00AC445F" w:rsidP="00AC445F">
      <w:pPr>
        <w:spacing w:after="240"/>
        <w:ind w:left="720" w:hanging="720"/>
        <w:jc w:val="center"/>
        <w:rPr>
          <w:ins w:id="102" w:author="ERCOT" w:date="2025-11-07T11:52:00Z" w16du:dateUtc="2025-11-07T17:52:00Z"/>
          <w:b/>
          <w:bCs/>
          <w:iCs/>
          <w:szCs w:val="20"/>
        </w:rPr>
      </w:pPr>
      <w:ins w:id="103" w:author="ERCOT" w:date="2025-11-07T11:52:00Z" w16du:dateUtc="2025-11-07T17:52:00Z">
        <w:r>
          <w:rPr>
            <w:b/>
            <w:bCs/>
            <w:iCs/>
            <w:szCs w:val="20"/>
          </w:rPr>
          <w:t>Table A</w:t>
        </w:r>
      </w:ins>
    </w:p>
    <w:tbl>
      <w:tblPr>
        <w:tblW w:w="6127" w:type="dxa"/>
        <w:jc w:val="center"/>
        <w:tblLook w:val="04A0" w:firstRow="1" w:lastRow="0" w:firstColumn="1" w:lastColumn="0" w:noHBand="0" w:noVBand="1"/>
      </w:tblPr>
      <w:tblGrid>
        <w:gridCol w:w="2887"/>
        <w:gridCol w:w="3240"/>
      </w:tblGrid>
      <w:tr w:rsidR="00AC445F" w:rsidRPr="00D47768" w14:paraId="4AF412D0" w14:textId="77777777" w:rsidTr="00C70EC3">
        <w:trPr>
          <w:trHeight w:val="600"/>
          <w:jc w:val="center"/>
          <w:ins w:id="104" w:author="ERCOT" w:date="2025-11-07T11:52:00Z"/>
        </w:trPr>
        <w:tc>
          <w:tcPr>
            <w:tcW w:w="2887" w:type="dxa"/>
            <w:tcBorders>
              <w:top w:val="single" w:sz="8" w:space="0" w:color="auto"/>
              <w:left w:val="single" w:sz="4" w:space="0" w:color="auto"/>
              <w:bottom w:val="single" w:sz="4" w:space="0" w:color="auto"/>
              <w:right w:val="single" w:sz="4" w:space="0" w:color="auto"/>
            </w:tcBorders>
            <w:shd w:val="clear" w:color="auto" w:fill="CCFFFF"/>
          </w:tcPr>
          <w:p w14:paraId="4D2468CF" w14:textId="77777777" w:rsidR="00AC445F" w:rsidRPr="002808FC" w:rsidRDefault="00AC445F">
            <w:pPr>
              <w:ind w:left="720" w:hanging="720"/>
              <w:jc w:val="center"/>
              <w:rPr>
                <w:ins w:id="105" w:author="ERCOT" w:date="2025-11-07T11:52:00Z" w16du:dateUtc="2025-11-07T17:52:00Z"/>
                <w:color w:val="000000"/>
              </w:rPr>
            </w:pPr>
          </w:p>
          <w:p w14:paraId="08D59CB4" w14:textId="77777777" w:rsidR="00AC445F" w:rsidRPr="002808FC" w:rsidRDefault="00AC445F">
            <w:pPr>
              <w:ind w:left="720" w:hanging="720"/>
              <w:jc w:val="center"/>
              <w:rPr>
                <w:ins w:id="106" w:author="ERCOT" w:date="2025-11-07T11:52:00Z" w16du:dateUtc="2025-11-07T17:52:00Z"/>
                <w:color w:val="000000"/>
              </w:rPr>
            </w:pPr>
            <w:ins w:id="107" w:author="ERCOT" w:date="2025-11-07T11:52:00Z" w16du:dateUtc="2025-11-07T17:52:00Z">
              <w:r w:rsidRPr="159A18E4">
                <w:rPr>
                  <w:color w:val="000000" w:themeColor="text1"/>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tcPr>
          <w:p w14:paraId="05E94E28" w14:textId="77777777" w:rsidR="00AC445F" w:rsidRPr="002808FC" w:rsidRDefault="00AC445F">
            <w:pPr>
              <w:jc w:val="center"/>
              <w:rPr>
                <w:ins w:id="108" w:author="ERCOT" w:date="2025-11-07T11:52:00Z" w16du:dateUtc="2025-11-07T17:52:00Z"/>
                <w:color w:val="000000"/>
              </w:rPr>
            </w:pPr>
            <w:ins w:id="109" w:author="ERCOT" w:date="2025-11-07T11:52:00Z" w16du:dateUtc="2025-11-07T17:52:00Z">
              <w:r w:rsidRPr="159A18E4">
                <w:rPr>
                  <w:color w:val="000000" w:themeColor="text1"/>
                </w:rPr>
                <w:t>Minimum Ride-Through Time</w:t>
              </w:r>
            </w:ins>
          </w:p>
          <w:p w14:paraId="626800D0" w14:textId="77777777" w:rsidR="00AC445F" w:rsidRPr="002808FC" w:rsidRDefault="00AC445F">
            <w:pPr>
              <w:jc w:val="center"/>
              <w:rPr>
                <w:ins w:id="110" w:author="ERCOT" w:date="2025-11-07T11:52:00Z" w16du:dateUtc="2025-11-07T17:52:00Z"/>
                <w:color w:val="000000"/>
              </w:rPr>
            </w:pPr>
            <w:ins w:id="111" w:author="ERCOT" w:date="2025-11-07T11:52:00Z" w16du:dateUtc="2025-11-07T17:52:00Z">
              <w:r w:rsidRPr="159A18E4">
                <w:rPr>
                  <w:color w:val="000000" w:themeColor="text1"/>
                </w:rPr>
                <w:t>(seconds)</w:t>
              </w:r>
            </w:ins>
          </w:p>
        </w:tc>
      </w:tr>
      <w:tr w:rsidR="00AC445F" w:rsidRPr="00D47768" w14:paraId="076AE2E9" w14:textId="77777777" w:rsidTr="159A18E4">
        <w:trPr>
          <w:trHeight w:val="300"/>
          <w:jc w:val="center"/>
          <w:ins w:id="112"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829AF2" w14:textId="77777777" w:rsidR="00AC445F" w:rsidRPr="00602C0F" w:rsidRDefault="00AC445F">
            <w:pPr>
              <w:jc w:val="center"/>
              <w:rPr>
                <w:ins w:id="113" w:author="ERCOT" w:date="2025-11-07T11:52:00Z" w16du:dateUtc="2025-11-07T17:52:00Z"/>
                <w:color w:val="000000"/>
              </w:rPr>
            </w:pPr>
            <w:ins w:id="114" w:author="ERCOT" w:date="2025-11-07T11:52:00Z" w16du:dateUtc="2025-11-07T17:52:00Z">
              <w:r w:rsidRPr="00602C0F">
                <w:rPr>
                  <w:color w:val="000000"/>
                </w:rPr>
                <w:t>f &gt; 61.8</w:t>
              </w:r>
            </w:ins>
          </w:p>
        </w:tc>
        <w:tc>
          <w:tcPr>
            <w:tcW w:w="3240" w:type="dxa"/>
            <w:tcBorders>
              <w:top w:val="single" w:sz="4" w:space="0" w:color="auto"/>
              <w:left w:val="nil"/>
              <w:bottom w:val="single" w:sz="4" w:space="0" w:color="auto"/>
              <w:right w:val="single" w:sz="8" w:space="0" w:color="000000" w:themeColor="text1"/>
            </w:tcBorders>
            <w:shd w:val="clear" w:color="auto" w:fill="DEEAF6"/>
            <w:vAlign w:val="center"/>
          </w:tcPr>
          <w:p w14:paraId="7D7EE02C" w14:textId="77777777" w:rsidR="00AC445F" w:rsidRPr="00602C0F" w:rsidRDefault="00AC445F">
            <w:pPr>
              <w:jc w:val="center"/>
              <w:rPr>
                <w:ins w:id="115" w:author="ERCOT" w:date="2025-11-07T11:52:00Z" w16du:dateUtc="2025-11-07T17:52:00Z"/>
                <w:color w:val="000000"/>
              </w:rPr>
            </w:pPr>
            <w:ins w:id="116" w:author="ERCOT" w:date="2025-11-07T11:52:00Z" w16du:dateUtc="2025-11-07T17:52:00Z">
              <w:r w:rsidRPr="00602C0F">
                <w:rPr>
                  <w:color w:val="000000"/>
                </w:rPr>
                <w:t>May ride-through or trip</w:t>
              </w:r>
            </w:ins>
          </w:p>
        </w:tc>
      </w:tr>
      <w:tr w:rsidR="00AC445F" w:rsidRPr="00D47768" w14:paraId="225704D8" w14:textId="77777777">
        <w:trPr>
          <w:trHeight w:val="300"/>
          <w:jc w:val="center"/>
          <w:ins w:id="117"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8FBFEA" w14:textId="77777777" w:rsidR="00AC445F" w:rsidRPr="00602C0F" w:rsidRDefault="00AC445F">
            <w:pPr>
              <w:jc w:val="center"/>
              <w:rPr>
                <w:ins w:id="118" w:author="ERCOT" w:date="2025-11-07T11:52:00Z" w16du:dateUtc="2025-11-07T17:52:00Z"/>
                <w:color w:val="000000"/>
              </w:rPr>
            </w:pPr>
            <w:ins w:id="119" w:author="ERCOT" w:date="2025-11-07T11:52:00Z" w16du:dateUtc="2025-11-07T17:52:00Z">
              <w:r w:rsidRPr="00602C0F">
                <w:rPr>
                  <w:color w:val="000000"/>
                </w:rPr>
                <w:t>61.2 &lt; f ≤ 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7C2417B" w14:textId="77777777" w:rsidR="00AC445F" w:rsidRPr="00602C0F" w:rsidRDefault="00AC445F">
            <w:pPr>
              <w:jc w:val="center"/>
              <w:rPr>
                <w:ins w:id="120" w:author="ERCOT" w:date="2025-11-07T11:52:00Z" w16du:dateUtc="2025-11-07T17:52:00Z"/>
                <w:color w:val="000000"/>
              </w:rPr>
            </w:pPr>
            <w:ins w:id="121" w:author="ERCOT" w:date="2025-11-07T11:52:00Z" w16du:dateUtc="2025-11-07T17:52:00Z">
              <w:r w:rsidRPr="00602C0F">
                <w:rPr>
                  <w:color w:val="000000"/>
                </w:rPr>
                <w:t>299</w:t>
              </w:r>
            </w:ins>
          </w:p>
        </w:tc>
      </w:tr>
      <w:tr w:rsidR="00AC445F" w:rsidRPr="00D47768" w14:paraId="3D3D5C0D" w14:textId="77777777">
        <w:trPr>
          <w:trHeight w:val="300"/>
          <w:jc w:val="center"/>
          <w:ins w:id="122"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F61A14A" w14:textId="77777777" w:rsidR="00AC445F" w:rsidRPr="00602C0F" w:rsidRDefault="00AC445F">
            <w:pPr>
              <w:jc w:val="center"/>
              <w:rPr>
                <w:ins w:id="123" w:author="ERCOT" w:date="2025-11-07T11:52:00Z" w16du:dateUtc="2025-11-07T17:52:00Z"/>
                <w:color w:val="000000"/>
              </w:rPr>
            </w:pPr>
            <w:ins w:id="124" w:author="ERCOT" w:date="2025-11-07T11:52:00Z" w16du:dateUtc="2025-11-07T17:52:00Z">
              <w:r w:rsidRPr="00602C0F">
                <w:rPr>
                  <w:color w:val="000000"/>
                </w:rPr>
                <w:t>58.8 ≤ f ≤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F759761" w14:textId="77777777" w:rsidR="00AC445F" w:rsidRPr="00602C0F" w:rsidRDefault="00AC445F">
            <w:pPr>
              <w:jc w:val="center"/>
              <w:rPr>
                <w:ins w:id="125" w:author="ERCOT" w:date="2025-11-07T11:52:00Z" w16du:dateUtc="2025-11-07T17:52:00Z"/>
                <w:color w:val="000000"/>
              </w:rPr>
            </w:pPr>
            <w:ins w:id="126" w:author="ERCOT" w:date="2025-11-07T11:52:00Z" w16du:dateUtc="2025-11-07T17:52:00Z">
              <w:r w:rsidRPr="00602C0F">
                <w:rPr>
                  <w:color w:val="000000"/>
                </w:rPr>
                <w:t>continuous</w:t>
              </w:r>
            </w:ins>
          </w:p>
        </w:tc>
      </w:tr>
      <w:tr w:rsidR="00AC445F" w:rsidRPr="00D47768" w14:paraId="2298632D" w14:textId="77777777">
        <w:trPr>
          <w:trHeight w:val="300"/>
          <w:jc w:val="center"/>
          <w:ins w:id="127"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6012334" w14:textId="77777777" w:rsidR="00AC445F" w:rsidRPr="00602C0F" w:rsidRDefault="00AC445F">
            <w:pPr>
              <w:jc w:val="center"/>
              <w:rPr>
                <w:ins w:id="128" w:author="ERCOT" w:date="2025-11-07T11:52:00Z" w16du:dateUtc="2025-11-07T17:52:00Z"/>
                <w:color w:val="000000"/>
              </w:rPr>
            </w:pPr>
            <w:ins w:id="129" w:author="ERCOT" w:date="2025-11-07T11:52:00Z" w16du:dateUtc="2025-11-07T17:52:00Z">
              <w:r w:rsidRPr="00602C0F">
                <w:rPr>
                  <w:color w:val="000000"/>
                </w:rPr>
                <w:t>57.0 ≤ f &lt; 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4B082D8" w14:textId="77777777" w:rsidR="00AC445F" w:rsidRPr="00602C0F" w:rsidRDefault="00AC445F">
            <w:pPr>
              <w:jc w:val="center"/>
              <w:rPr>
                <w:ins w:id="130" w:author="ERCOT" w:date="2025-11-07T11:52:00Z" w16du:dateUtc="2025-11-07T17:52:00Z"/>
                <w:color w:val="000000"/>
              </w:rPr>
            </w:pPr>
            <w:ins w:id="131" w:author="ERCOT" w:date="2025-11-07T11:52:00Z" w16du:dateUtc="2025-11-07T17:52:00Z">
              <w:r w:rsidRPr="00602C0F">
                <w:rPr>
                  <w:color w:val="000000"/>
                </w:rPr>
                <w:t>299</w:t>
              </w:r>
            </w:ins>
          </w:p>
        </w:tc>
      </w:tr>
      <w:tr w:rsidR="00AC445F" w:rsidRPr="00D47768" w14:paraId="6D5AE62F" w14:textId="77777777">
        <w:trPr>
          <w:trHeight w:val="300"/>
          <w:jc w:val="center"/>
          <w:ins w:id="132" w:author="ERCOT" w:date="2025-11-07T11:5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B216C7F" w14:textId="77777777" w:rsidR="00AC445F" w:rsidRPr="00602C0F" w:rsidRDefault="00AC445F">
            <w:pPr>
              <w:jc w:val="center"/>
              <w:rPr>
                <w:ins w:id="133" w:author="ERCOT" w:date="2025-11-07T11:52:00Z" w16du:dateUtc="2025-11-07T17:52:00Z"/>
                <w:color w:val="000000"/>
              </w:rPr>
            </w:pPr>
            <w:ins w:id="134" w:author="ERCOT" w:date="2025-11-07T11:52:00Z" w16du:dateUtc="2025-11-07T17:52:00Z">
              <w:r w:rsidRPr="00602C0F">
                <w:rPr>
                  <w:color w:val="000000"/>
                </w:rPr>
                <w:t>f &lt; 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C4C11FC" w14:textId="77777777" w:rsidR="00AC445F" w:rsidRPr="00602C0F" w:rsidRDefault="00AC445F">
            <w:pPr>
              <w:jc w:val="center"/>
              <w:rPr>
                <w:ins w:id="135" w:author="ERCOT" w:date="2025-11-07T11:52:00Z" w16du:dateUtc="2025-11-07T17:52:00Z"/>
                <w:color w:val="000000"/>
              </w:rPr>
            </w:pPr>
            <w:ins w:id="136" w:author="ERCOT" w:date="2025-11-07T11:52:00Z" w16du:dateUtc="2025-11-07T17:52:00Z">
              <w:r w:rsidRPr="00602C0F">
                <w:rPr>
                  <w:color w:val="000000"/>
                </w:rPr>
                <w:t>May ride-through or trip</w:t>
              </w:r>
            </w:ins>
          </w:p>
        </w:tc>
      </w:tr>
    </w:tbl>
    <w:p w14:paraId="7871011D" w14:textId="331B4704" w:rsidR="00AC445F" w:rsidRDefault="00AC445F" w:rsidP="00AC445F">
      <w:pPr>
        <w:spacing w:before="240" w:after="240"/>
        <w:ind w:left="720" w:hanging="720"/>
        <w:rPr>
          <w:ins w:id="137" w:author="ERCOT" w:date="2025-11-07T11:52:00Z" w16du:dateUtc="2025-11-07T17:52:00Z"/>
          <w:iCs/>
          <w:szCs w:val="20"/>
        </w:rPr>
      </w:pPr>
      <w:ins w:id="138" w:author="ERCOT" w:date="2025-11-07T11:52:00Z" w16du:dateUtc="2025-11-07T17:52:00Z">
        <w:r w:rsidRPr="00D47768">
          <w:rPr>
            <w:iCs/>
            <w:szCs w:val="20"/>
          </w:rPr>
          <w:t>(</w:t>
        </w:r>
      </w:ins>
      <w:ins w:id="139" w:author="ERCOT 013026" w:date="2026-01-14T14:34:00Z" w16du:dateUtc="2026-01-14T20:34:00Z">
        <w:r w:rsidR="00D16267">
          <w:rPr>
            <w:iCs/>
            <w:szCs w:val="20"/>
          </w:rPr>
          <w:t>4</w:t>
        </w:r>
      </w:ins>
      <w:ins w:id="140" w:author="ERCOT" w:date="2025-11-07T11:52:00Z" w16du:dateUtc="2025-11-07T17:52:00Z">
        <w:del w:id="141" w:author="ERCOT 013026" w:date="2026-01-14T14:31:00Z" w16du:dateUtc="2026-01-14T20:31:00Z">
          <w:r w:rsidDel="00D16267">
            <w:rPr>
              <w:iCs/>
              <w:szCs w:val="20"/>
            </w:rPr>
            <w:delText>3</w:delText>
          </w:r>
        </w:del>
        <w:r w:rsidRPr="00D47768">
          <w:rPr>
            <w:iCs/>
            <w:szCs w:val="20"/>
          </w:rPr>
          <w:t>)</w:t>
        </w:r>
        <w:r w:rsidRPr="00D47768">
          <w:rPr>
            <w:iCs/>
            <w:szCs w:val="20"/>
          </w:rPr>
          <w:tab/>
          <w:t>Nothing in paragraph (</w:t>
        </w:r>
        <w:del w:id="142" w:author="ERCOT 013026" w:date="2026-01-28T09:45:00Z" w16du:dateUtc="2026-01-28T15:45:00Z">
          <w:r w:rsidDel="00C869D7">
            <w:rPr>
              <w:iCs/>
              <w:szCs w:val="20"/>
            </w:rPr>
            <w:delText>2</w:delText>
          </w:r>
        </w:del>
      </w:ins>
      <w:ins w:id="143" w:author="ERCOT 013026" w:date="2026-01-28T09:45:00Z" w16du:dateUtc="2026-01-28T15:45:00Z">
        <w:r w:rsidR="00C869D7">
          <w:rPr>
            <w:iCs/>
            <w:szCs w:val="20"/>
          </w:rPr>
          <w:t>3</w:t>
        </w:r>
      </w:ins>
      <w:ins w:id="144" w:author="ERCOT" w:date="2025-11-07T11:52:00Z" w16du:dateUtc="2025-11-07T17:52:00Z">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 xml:space="preserve">to trip </w:t>
        </w:r>
        <w:r>
          <w:rPr>
            <w:iCs/>
            <w:szCs w:val="20"/>
          </w:rPr>
          <w:t xml:space="preserve">or transfer load to backup generation </w:t>
        </w:r>
        <w:r w:rsidRPr="00D47768">
          <w:rPr>
            <w:iCs/>
            <w:szCs w:val="20"/>
          </w:rPr>
          <w:t xml:space="preserve">for </w:t>
        </w:r>
        <w:r>
          <w:rPr>
            <w:iCs/>
            <w:szCs w:val="20"/>
          </w:rPr>
          <w:t>frequency</w:t>
        </w:r>
        <w:r w:rsidRPr="00D47768">
          <w:rPr>
            <w:iCs/>
            <w:szCs w:val="20"/>
          </w:rPr>
          <w:t xml:space="preserv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 </w:t>
        </w:r>
      </w:ins>
    </w:p>
    <w:p w14:paraId="2244A2A2" w14:textId="76DF678F" w:rsidR="00AC445F" w:rsidRDefault="00AC445F" w:rsidP="00AC445F">
      <w:pPr>
        <w:spacing w:after="240"/>
        <w:ind w:left="720" w:hanging="720"/>
        <w:rPr>
          <w:ins w:id="145" w:author="ERCOT" w:date="2025-11-07T11:52:00Z" w16du:dateUtc="2025-11-07T17:52:00Z"/>
        </w:rPr>
      </w:pPr>
      <w:ins w:id="146" w:author="ERCOT" w:date="2025-11-07T11:52:00Z" w16du:dateUtc="2025-11-07T17:52:00Z">
        <w:r>
          <w:t>(</w:t>
        </w:r>
      </w:ins>
      <w:ins w:id="147" w:author="ERCOT 013026" w:date="2026-01-14T14:34:00Z" w16du:dateUtc="2026-01-14T20:34:00Z">
        <w:r w:rsidR="00D16267">
          <w:t>5</w:t>
        </w:r>
      </w:ins>
      <w:ins w:id="148" w:author="ERCOT" w:date="2025-11-07T11:52:00Z" w16du:dateUtc="2025-11-07T17:52:00Z">
        <w:del w:id="149" w:author="ERCOT 013026" w:date="2026-01-14T14:31:00Z" w16du:dateUtc="2026-01-14T20:31:00Z">
          <w:r w:rsidDel="00D16267">
            <w:delText>4</w:delText>
          </w:r>
        </w:del>
        <w:r>
          <w:t>)</w:t>
        </w:r>
        <w:r>
          <w:tab/>
          <w:t xml:space="preserve">If an LEL is consuming electric current from the grid at the time of the frequency disturbance, </w:t>
        </w:r>
        <w:r w:rsidRPr="000C2C94">
          <w:t xml:space="preserve">the LEL shall continue to consume electric current from the grid during </w:t>
        </w:r>
        <w:r w:rsidRPr="00AC445F">
          <w:rPr>
            <w:iCs/>
            <w:szCs w:val="20"/>
          </w:rPr>
          <w:t>frequency</w:t>
        </w:r>
        <w:r>
          <w:t xml:space="preserve"> deviations</w:t>
        </w:r>
        <w:r w:rsidRPr="000C2C94">
          <w:t xml:space="preserve"> requiring ride-through</w:t>
        </w:r>
        <w:r>
          <w:t xml:space="preserve">.  In addition, an LEL should continue to </w:t>
        </w:r>
        <w:r>
          <w:lastRenderedPageBreak/>
          <w:t>consume active power within 10% of the pre-disturbance level during frequency deviations requiring ride-through.</w:t>
        </w:r>
      </w:ins>
    </w:p>
    <w:p w14:paraId="08863324" w14:textId="2B74DD47" w:rsidR="00E518BA" w:rsidRDefault="00E518BA" w:rsidP="00E518BA">
      <w:pPr>
        <w:keepNext/>
        <w:spacing w:after="240"/>
        <w:ind w:left="720" w:hanging="720"/>
        <w:rPr>
          <w:ins w:id="150" w:author="Tesla 121825" w:date="2025-12-18T12:15:00Z" w16du:dateUtc="2025-12-18T18:15:00Z"/>
        </w:rPr>
      </w:pPr>
      <w:ins w:id="151" w:author="Tesla 121825" w:date="2025-12-18T12:15:00Z">
        <w:r>
          <w:t>(</w:t>
        </w:r>
      </w:ins>
      <w:ins w:id="152" w:author="ERCOT 013026" w:date="2026-01-14T14:34:00Z">
        <w:r w:rsidR="00D16267">
          <w:t>6</w:t>
        </w:r>
      </w:ins>
      <w:ins w:id="153" w:author="Tesla 121825" w:date="2025-12-18T12:15:00Z">
        <w:del w:id="154" w:author="ERCOT 013026" w:date="2026-01-14T14:31:00Z">
          <w:r w:rsidDel="00E518BA">
            <w:delText>5</w:delText>
          </w:r>
        </w:del>
        <w:r>
          <w:t>)</w:t>
        </w:r>
        <w:r>
          <w:tab/>
          <w:t>For frequency deviations outside the continuous operating range specified in Table A of paragraph (</w:t>
        </w:r>
        <w:del w:id="155" w:author="ERCOT 013026" w:date="2026-01-28T09:44:00Z" w16du:dateUtc="2026-01-28T15:44:00Z">
          <w:r w:rsidDel="00943877">
            <w:delText>2</w:delText>
          </w:r>
        </w:del>
      </w:ins>
      <w:ins w:id="156" w:author="ERCOT 013026" w:date="2026-01-28T09:45:00Z" w16du:dateUtc="2026-01-28T15:45:00Z">
        <w:r w:rsidR="00943877">
          <w:t>3</w:t>
        </w:r>
      </w:ins>
      <w:ins w:id="157" w:author="Tesla 121825" w:date="2025-12-18T12:15:00Z">
        <w:r>
          <w:t xml:space="preserve">) above, an LEL may implement an internal load-transfer or control-stabilization </w:t>
        </w:r>
      </w:ins>
      <w:ins w:id="158" w:author="ERCOT 013026" w:date="2026-01-26T10:26:00Z" w16du:dateUtc="2026-01-26T16:26:00Z">
        <w:r w:rsidR="00001ADC">
          <w:t>scheme</w:t>
        </w:r>
      </w:ins>
      <w:ins w:id="159" w:author="Tesla 121825" w:date="2025-12-18T12:15:00Z">
        <w:del w:id="160" w:author="ERCOT 013026" w:date="2026-01-26T10:26:00Z" w16du:dateUtc="2026-01-26T16:26:00Z">
          <w:r w:rsidDel="00001ADC">
            <w:delText>interval</w:delText>
          </w:r>
        </w:del>
        <w:r>
          <w:t xml:space="preserve"> </w:t>
        </w:r>
      </w:ins>
      <w:ins w:id="161" w:author="ERCOT 013026" w:date="2026-01-14T14:31:00Z">
        <w:r w:rsidR="00D16267">
          <w:t xml:space="preserve">such that the LEL facility </w:t>
        </w:r>
      </w:ins>
      <w:ins w:id="162" w:author="ERCOT 013026" w:date="2026-01-14T14:32:00Z">
        <w:r w:rsidR="00D16267">
          <w:t xml:space="preserve">returns to at least 90% of its pre-disturbance consumption </w:t>
        </w:r>
      </w:ins>
      <w:ins w:id="163" w:author="ERCOT 013026" w:date="2026-01-15T09:43:00Z">
        <w:r w:rsidR="00702DD9">
          <w:t xml:space="preserve">level </w:t>
        </w:r>
      </w:ins>
      <w:ins w:id="164" w:author="ERCOT 013026" w:date="2026-01-14T14:32:00Z">
        <w:r w:rsidR="00D16267">
          <w:t xml:space="preserve">within </w:t>
        </w:r>
      </w:ins>
      <w:ins w:id="165" w:author="ERCOT 013026" w:date="2026-01-26T16:06:00Z">
        <w:r w:rsidR="42E20D7E">
          <w:t>two</w:t>
        </w:r>
      </w:ins>
      <w:ins w:id="166" w:author="ERCOT 013026" w:date="2026-01-14T14:32:00Z">
        <w:r w:rsidR="00D16267">
          <w:t xml:space="preserve"> second</w:t>
        </w:r>
      </w:ins>
      <w:ins w:id="167" w:author="ERCOT 013026" w:date="2026-01-26T16:06:00Z">
        <w:r w:rsidR="72E30A77">
          <w:t>s</w:t>
        </w:r>
      </w:ins>
      <w:ins w:id="168" w:author="ERCOT 013026" w:date="2026-01-14T14:32:00Z">
        <w:r w:rsidR="00D16267">
          <w:t>, as measured from the LEL’s Service Delivery Point or POIB</w:t>
        </w:r>
      </w:ins>
      <w:ins w:id="169" w:author="Tesla 121825" w:date="2025-12-18T12:15:00Z">
        <w:del w:id="170" w:author="ERCOT 013026" w:date="2026-01-14T14:32:00Z">
          <w:r w:rsidDel="00E518BA">
            <w:delText>for a duration of up to 250 milliseconds</w:delText>
          </w:r>
        </w:del>
        <w:r>
          <w:t>.</w:t>
        </w:r>
      </w:ins>
    </w:p>
    <w:p w14:paraId="1F649D75" w14:textId="77777777" w:rsidR="00E518BA" w:rsidRDefault="00E518BA" w:rsidP="00E518BA">
      <w:pPr>
        <w:keepNext/>
        <w:spacing w:after="240"/>
        <w:ind w:left="1440" w:hanging="720"/>
        <w:rPr>
          <w:ins w:id="171" w:author="Tesla 121825" w:date="2025-12-18T12:15:00Z" w16du:dateUtc="2025-12-18T18:15:00Z"/>
        </w:rPr>
      </w:pPr>
      <w:ins w:id="172" w:author="Tesla 121825" w:date="2025-12-18T12:15:00Z" w16du:dateUtc="2025-12-18T18:15:00Z">
        <w:r>
          <w:t>(a)</w:t>
        </w:r>
        <w:r>
          <w:tab/>
          <w:t>For LELs composed of multiple internal devices, one load-transfer or control action per disturbance event per individual device shall be permitted.</w:t>
        </w:r>
      </w:ins>
    </w:p>
    <w:p w14:paraId="3E1FE64F" w14:textId="116C92C6" w:rsidR="00AC445F" w:rsidRPr="00FF0E5C" w:rsidRDefault="00AC445F" w:rsidP="00AC445F">
      <w:pPr>
        <w:spacing w:after="240"/>
        <w:ind w:left="720" w:hanging="720"/>
        <w:rPr>
          <w:ins w:id="173" w:author="ERCOT" w:date="2025-11-07T11:52:00Z" w16du:dateUtc="2025-11-07T17:52:00Z"/>
          <w:rStyle w:val="eop"/>
          <w:color w:val="000000"/>
        </w:rPr>
      </w:pPr>
      <w:ins w:id="174" w:author="ERCOT" w:date="2025-11-07T11:52:00Z" w16du:dateUtc="2025-11-07T17:52:00Z">
        <w:r>
          <w:t>(</w:t>
        </w:r>
      </w:ins>
      <w:ins w:id="175" w:author="ERCOT 013026" w:date="2026-01-14T14:33:00Z" w16du:dateUtc="2026-01-14T20:33:00Z">
        <w:r w:rsidR="00D16267">
          <w:t>7</w:t>
        </w:r>
      </w:ins>
      <w:ins w:id="176" w:author="Tesla 121825" w:date="2025-12-18T12:15:00Z" w16du:dateUtc="2025-12-18T18:15:00Z">
        <w:del w:id="177" w:author="ERCOT 013026" w:date="2026-01-14T14:33:00Z" w16du:dateUtc="2026-01-14T20:33:00Z">
          <w:r w:rsidR="00E518BA" w:rsidDel="00D16267">
            <w:delText>6</w:delText>
          </w:r>
        </w:del>
      </w:ins>
      <w:ins w:id="178" w:author="ERCOT" w:date="2025-11-07T11:52:00Z" w16du:dateUtc="2025-11-07T17:52:00Z">
        <w:del w:id="179" w:author="Tesla 121825" w:date="2025-12-18T12:15:00Z" w16du:dateUtc="2025-12-18T18:15:00Z">
          <w:r w:rsidDel="00E518BA">
            <w:delText>5</w:delText>
          </w:r>
        </w:del>
        <w:r>
          <w:t>)</w:t>
        </w:r>
        <w:r>
          <w:tab/>
          <w:t>If protection systems are installed and activated to trip the LEL, they shall enable the LEL to ride-through frequency conditions beyond those defined in paragraph (</w:t>
        </w:r>
        <w:del w:id="180" w:author="ERCOT 013026" w:date="2026-01-28T09:45:00Z" w16du:dateUtc="2026-01-28T15:45:00Z">
          <w:r w:rsidDel="0084038B">
            <w:delText>2</w:delText>
          </w:r>
        </w:del>
      </w:ins>
      <w:ins w:id="181" w:author="ERCOT 013026" w:date="2026-01-28T09:45:00Z" w16du:dateUtc="2026-01-28T15:45:00Z">
        <w:r w:rsidR="0084038B">
          <w:t>3</w:t>
        </w:r>
      </w:ins>
      <w:ins w:id="182" w:author="ERCOT" w:date="2025-11-07T11:52:00Z" w16du:dateUtc="2025-11-07T17:52:00Z">
        <w:r>
          <w:t>) above to the maximum level the equipment allows, unless the protection systems are set to respond to an UFLS event or Ancillary Service obligation.</w:t>
        </w:r>
      </w:ins>
    </w:p>
    <w:p w14:paraId="68D34D26" w14:textId="39CA7484" w:rsidR="00AC445F" w:rsidRPr="00FF0E5C" w:rsidRDefault="00AC445F" w:rsidP="00AC445F">
      <w:pPr>
        <w:spacing w:after="240"/>
        <w:ind w:left="720" w:hanging="720"/>
        <w:rPr>
          <w:ins w:id="183" w:author="ERCOT" w:date="2025-11-07T11:52:00Z" w16du:dateUtc="2025-11-07T17:52:00Z"/>
          <w:rStyle w:val="eop"/>
          <w:color w:val="000000"/>
        </w:rPr>
      </w:pPr>
      <w:ins w:id="184" w:author="ERCOT" w:date="2025-11-07T11:52:00Z" w16du:dateUtc="2025-11-07T17:52:00Z">
        <w:r>
          <w:t>(</w:t>
        </w:r>
      </w:ins>
      <w:ins w:id="185" w:author="ERCOT 013026" w:date="2026-01-14T14:33:00Z" w16du:dateUtc="2026-01-14T20:33:00Z">
        <w:r w:rsidR="00D16267">
          <w:t>8</w:t>
        </w:r>
      </w:ins>
      <w:ins w:id="186" w:author="Tesla 121825" w:date="2025-12-18T12:15:00Z" w16du:dateUtc="2025-12-18T18:15:00Z">
        <w:del w:id="187" w:author="ERCOT 013026" w:date="2026-01-14T14:33:00Z" w16du:dateUtc="2026-01-14T20:33:00Z">
          <w:r w:rsidR="00E518BA" w:rsidDel="00D16267">
            <w:delText>7</w:delText>
          </w:r>
        </w:del>
      </w:ins>
      <w:ins w:id="188" w:author="ERCOT" w:date="2025-11-07T11:52:00Z" w16du:dateUtc="2025-11-07T17:52:00Z">
        <w:del w:id="189" w:author="Tesla 121825" w:date="2025-12-18T12:15:00Z" w16du:dateUtc="2025-12-18T18:15:00Z">
          <w:r w:rsidDel="00E518BA">
            <w:delText>6</w:delText>
          </w:r>
        </w:del>
        <w:r>
          <w:t>)</w:t>
        </w:r>
        <w:r>
          <w:tab/>
          <w:t>If frequency protection schemes are installed and activated to trip an LEL, they shall use filtered quantities or add sufficient time delays to prevent misoperations while providing the desired equipment protection.  Protection schemes shall not trip an LEL based on an instantaneous frequency measurement.</w:t>
        </w:r>
      </w:ins>
    </w:p>
    <w:p w14:paraId="0D438C97" w14:textId="4EBB94B1" w:rsidR="00AC445F" w:rsidRDefault="00AC445F" w:rsidP="00AC445F">
      <w:pPr>
        <w:keepNext/>
        <w:spacing w:after="240"/>
        <w:ind w:left="720" w:hanging="720"/>
        <w:rPr>
          <w:ins w:id="190" w:author="ERCOT" w:date="2025-11-07T11:52:00Z" w16du:dateUtc="2025-11-07T17:52:00Z"/>
          <w:rStyle w:val="eop"/>
          <w:color w:val="000000"/>
        </w:rPr>
      </w:pPr>
      <w:ins w:id="191" w:author="ERCOT" w:date="2025-11-07T11:52:00Z" w16du:dateUtc="2025-11-07T17:52:00Z">
        <w:r w:rsidRPr="00FF0E5C">
          <w:rPr>
            <w:rStyle w:val="eop"/>
            <w:color w:val="000000"/>
          </w:rPr>
          <w:t>(</w:t>
        </w:r>
      </w:ins>
      <w:ins w:id="192" w:author="ERCOT 013026" w:date="2026-01-14T14:33:00Z" w16du:dateUtc="2026-01-14T20:33:00Z">
        <w:r w:rsidR="00D16267">
          <w:rPr>
            <w:rStyle w:val="eop"/>
            <w:color w:val="000000"/>
          </w:rPr>
          <w:t>9</w:t>
        </w:r>
      </w:ins>
      <w:ins w:id="193" w:author="Tesla 121825" w:date="2025-12-18T12:15:00Z" w16du:dateUtc="2025-12-18T18:15:00Z">
        <w:del w:id="194" w:author="ERCOT 013026" w:date="2026-01-14T14:33:00Z" w16du:dateUtc="2026-01-14T20:33:00Z">
          <w:r w:rsidR="00E518BA" w:rsidDel="00D16267">
            <w:rPr>
              <w:rStyle w:val="eop"/>
              <w:color w:val="000000"/>
            </w:rPr>
            <w:delText>8</w:delText>
          </w:r>
        </w:del>
      </w:ins>
      <w:ins w:id="195" w:author="ERCOT" w:date="2025-11-07T11:52:00Z" w16du:dateUtc="2025-11-07T17:52:00Z">
        <w:del w:id="196" w:author="Tesla 121825" w:date="2025-12-18T12:15:00Z" w16du:dateUtc="2025-12-18T18:15:00Z">
          <w:r w:rsidRPr="00FF0E5C" w:rsidDel="00E518BA">
            <w:rPr>
              <w:rStyle w:val="eop"/>
              <w:color w:val="000000"/>
            </w:rPr>
            <w:delText>7</w:delText>
          </w:r>
        </w:del>
        <w:r w:rsidRPr="00FF0E5C">
          <w:rPr>
            <w:rStyle w:val="eop"/>
            <w:color w:val="000000"/>
          </w:rPr>
          <w:t>)</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L</w:t>
        </w:r>
        <w:r>
          <w:rPr>
            <w:rStyle w:val="eop"/>
            <w:color w:val="000000"/>
          </w:rPr>
          <w:t>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 xml:space="preserve">through a frequency </w:t>
        </w:r>
        <w:r>
          <w:rPr>
            <w:rStyle w:val="eop"/>
            <w:color w:val="000000"/>
          </w:rPr>
          <w:t xml:space="preserve">disturbance </w:t>
        </w:r>
        <w:r w:rsidRPr="00FF0E5C">
          <w:rPr>
            <w:rStyle w:val="eop"/>
            <w:color w:val="000000"/>
          </w:rPr>
          <w:t xml:space="preserve">in accordance with any requirement in </w:t>
        </w:r>
      </w:ins>
      <w:ins w:id="197" w:author="ERCOT" w:date="2025-11-13T18:30:00Z" w16du:dateUtc="2025-11-14T00:30:00Z">
        <w:del w:id="198" w:author="ERCOT 013026" w:date="2026-01-15T09:51:00Z" w16du:dateUtc="2026-01-15T15:51:00Z">
          <w:r w:rsidDel="002048A9">
            <w:rPr>
              <w:rStyle w:val="eop"/>
              <w:color w:val="000000"/>
            </w:rPr>
            <w:delText xml:space="preserve">this </w:delText>
          </w:r>
        </w:del>
      </w:ins>
      <w:ins w:id="199" w:author="ERCOT" w:date="2025-11-07T11:52:00Z" w16du:dateUtc="2025-11-07T17:52:00Z">
        <w:r w:rsidRPr="00FF0E5C">
          <w:rPr>
            <w:rStyle w:val="eop"/>
            <w:color w:val="000000"/>
          </w:rPr>
          <w:t>Section 2.6.4</w:t>
        </w:r>
      </w:ins>
      <w:ins w:id="200" w:author="ERCOT" w:date="2025-11-13T18:30:00Z" w16du:dateUtc="2025-11-14T00:30:00Z">
        <w:r>
          <w:rPr>
            <w:rStyle w:val="eop"/>
            <w:color w:val="000000"/>
          </w:rPr>
          <w:t>:</w:t>
        </w:r>
      </w:ins>
    </w:p>
    <w:p w14:paraId="737531E7" w14:textId="77777777" w:rsidR="00AC445F" w:rsidRDefault="00AC445F" w:rsidP="00AC445F">
      <w:pPr>
        <w:keepNext/>
        <w:spacing w:after="240"/>
        <w:ind w:left="1440" w:hanging="720"/>
        <w:rPr>
          <w:ins w:id="201" w:author="ERCOT" w:date="2025-11-07T11:52:00Z" w16du:dateUtc="2025-11-07T17:52:00Z"/>
          <w:rStyle w:val="eop"/>
          <w:color w:val="000000"/>
        </w:rPr>
      </w:pPr>
      <w:ins w:id="202"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72085BD5" w14:textId="77777777" w:rsidR="00AC445F" w:rsidRDefault="00AC445F" w:rsidP="00AC445F">
      <w:pPr>
        <w:keepNext/>
        <w:spacing w:after="240"/>
        <w:ind w:left="1440" w:hanging="720"/>
        <w:rPr>
          <w:ins w:id="203" w:author="ERCOT" w:date="2025-11-13T18:23:00Z" w16du:dateUtc="2025-11-14T00:23:00Z"/>
          <w:rStyle w:val="eop"/>
          <w:color w:val="000000"/>
        </w:rPr>
      </w:pPr>
      <w:ins w:id="204" w:author="ERCOT" w:date="2025-11-13T18:23:00Z" w16du:dateUtc="2025-11-14T00:23:00Z">
        <w:r>
          <w:rPr>
            <w:rStyle w:val="eop"/>
            <w:color w:val="000000"/>
          </w:rPr>
          <w:t>(b)</w:t>
        </w:r>
        <w:r>
          <w:rPr>
            <w:rStyle w:val="eop"/>
            <w:color w:val="000000"/>
          </w:rPr>
          <w:tab/>
          <w:t>The Customer representing the LEL shall:</w:t>
        </w:r>
      </w:ins>
    </w:p>
    <w:p w14:paraId="45B7F064" w14:textId="77777777" w:rsidR="00AC445F" w:rsidRDefault="00AC445F" w:rsidP="00AC445F">
      <w:pPr>
        <w:keepNext/>
        <w:spacing w:after="240"/>
        <w:ind w:left="2160" w:hanging="720"/>
        <w:rPr>
          <w:ins w:id="205" w:author="ERCOT" w:date="2025-11-13T18:23:00Z" w16du:dateUtc="2025-11-14T00:23:00Z"/>
          <w:rStyle w:val="eop"/>
          <w:color w:val="000000"/>
        </w:rPr>
      </w:pPr>
      <w:ins w:id="206" w:author="ERCOT" w:date="2025-11-13T18:23:00Z" w16du:dateUtc="2025-11-14T00:23:00Z">
        <w:r>
          <w:rPr>
            <w:rStyle w:val="eop"/>
            <w:color w:val="000000"/>
          </w:rPr>
          <w:t>(i)</w:t>
        </w:r>
        <w:r>
          <w:rPr>
            <w:rStyle w:val="eop"/>
            <w:color w:val="000000"/>
          </w:rPr>
          <w:tab/>
          <w:t>Investigate and determine the root cause of the frequency ride-through failure and report the results of the investigation to ERCOT within 90 days of ERCOT’s request;</w:t>
        </w:r>
      </w:ins>
    </w:p>
    <w:p w14:paraId="3C8E0977" w14:textId="77777777" w:rsidR="00AC445F" w:rsidRDefault="00AC445F" w:rsidP="00AC445F">
      <w:pPr>
        <w:keepNext/>
        <w:spacing w:after="240"/>
        <w:ind w:left="2160" w:hanging="720"/>
        <w:rPr>
          <w:ins w:id="207" w:author="ERCOT" w:date="2025-11-13T18:23:00Z" w16du:dateUtc="2025-11-14T00:23:00Z"/>
          <w:rStyle w:val="eop"/>
          <w:color w:val="000000"/>
        </w:rPr>
      </w:pPr>
      <w:ins w:id="208" w:author="ERCOT" w:date="2025-11-13T18:23:00Z" w16du:dateUtc="2025-11-14T00:23: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300DEB9B" w14:textId="77777777" w:rsidR="00AC445F" w:rsidRDefault="00AC445F" w:rsidP="00AC445F">
      <w:pPr>
        <w:keepNext/>
        <w:spacing w:after="240"/>
        <w:ind w:left="2160" w:hanging="720"/>
        <w:rPr>
          <w:ins w:id="209" w:author="ERCOT" w:date="2025-11-13T18:23:00Z" w16du:dateUtc="2025-11-14T00:23:00Z"/>
          <w:rStyle w:val="eop"/>
          <w:color w:val="000000"/>
        </w:rPr>
      </w:pPr>
      <w:ins w:id="210" w:author="ERCOT" w:date="2025-11-13T18:23:00Z" w16du:dateUtc="2025-11-14T00:23:00Z">
        <w:r>
          <w:rPr>
            <w:rStyle w:val="eop"/>
            <w:color w:val="000000"/>
          </w:rPr>
          <w:t>(iii)</w:t>
        </w:r>
        <w:r>
          <w:rPr>
            <w:rStyle w:val="eop"/>
            <w:color w:val="000000"/>
          </w:rPr>
          <w:tab/>
          <w:t>Implement the plan upon ERCOT approval within 180 days of (ii) above unless ERCOT approves a longer timeline.</w:t>
        </w:r>
      </w:ins>
    </w:p>
    <w:p w14:paraId="211456D4" w14:textId="3541F7FD" w:rsidR="00AC445F" w:rsidRPr="00FF0E5C" w:rsidRDefault="00AC445F" w:rsidP="00AC445F">
      <w:pPr>
        <w:keepNext/>
        <w:spacing w:after="240"/>
        <w:ind w:left="1440" w:hanging="720"/>
        <w:rPr>
          <w:ins w:id="211" w:author="ERCOT" w:date="2025-11-07T11:52:00Z" w16du:dateUtc="2025-11-07T17:52:00Z"/>
          <w:rStyle w:val="eop"/>
          <w:color w:val="000000"/>
        </w:rPr>
      </w:pPr>
      <w:ins w:id="212" w:author="ERCOT" w:date="2025-11-13T18:23:00Z" w16du:dateUtc="2025-11-14T00:23:00Z">
        <w:r w:rsidRPr="00FF0E5C">
          <w:rPr>
            <w:rStyle w:val="eop"/>
            <w:color w:val="000000"/>
          </w:rPr>
          <w:t>(</w:t>
        </w:r>
        <w:r>
          <w:rPr>
            <w:rStyle w:val="eop"/>
            <w:color w:val="000000"/>
          </w:rPr>
          <w:t>c</w:t>
        </w:r>
        <w:r w:rsidRPr="00FF0E5C">
          <w:rPr>
            <w:rStyle w:val="eop"/>
            <w:color w:val="000000"/>
          </w:rPr>
          <w:t>)</w:t>
        </w:r>
        <w:r w:rsidRPr="00E602A0">
          <w:rPr>
            <w:rStyle w:val="eop"/>
            <w:color w:val="000000"/>
          </w:rPr>
          <w:tab/>
        </w:r>
        <w:r>
          <w:rPr>
            <w:rStyle w:val="eop"/>
            <w:color w:val="000000"/>
          </w:rPr>
          <w:t xml:space="preserve">Notwithstanding the requirements of </w:t>
        </w:r>
      </w:ins>
      <w:ins w:id="213" w:author="ERCOT" w:date="2025-11-13T18:30:00Z" w16du:dateUtc="2025-11-14T00:30:00Z">
        <w:r>
          <w:rPr>
            <w:rStyle w:val="eop"/>
            <w:color w:val="000000"/>
          </w:rPr>
          <w:t>p</w:t>
        </w:r>
      </w:ins>
      <w:ins w:id="214" w:author="ERCOT" w:date="2025-11-13T18:23:00Z" w16du:dateUtc="2025-11-14T00:23:00Z">
        <w:r>
          <w:rPr>
            <w:rStyle w:val="eop"/>
            <w:color w:val="000000"/>
          </w:rPr>
          <w:t>aragraph (b)</w:t>
        </w:r>
      </w:ins>
      <w:ins w:id="215" w:author="ERCOT" w:date="2025-11-13T18:31:00Z" w16du:dateUtc="2025-11-14T00:31:00Z">
        <w:r>
          <w:rPr>
            <w:rStyle w:val="eop"/>
            <w:color w:val="000000"/>
          </w:rPr>
          <w:t xml:space="preserve"> above</w:t>
        </w:r>
      </w:ins>
      <w:ins w:id="216" w:author="ERCOT" w:date="2025-11-13T18:23:00Z" w16du:dateUtc="2025-11-14T00:23:00Z">
        <w:r>
          <w:rPr>
            <w:rStyle w:val="eop"/>
            <w:color w:val="000000"/>
          </w:rPr>
          <w:t>, i</w:t>
        </w:r>
        <w:r w:rsidRPr="00E602A0">
          <w:rPr>
            <w:rStyle w:val="eop"/>
            <w:color w:val="000000"/>
          </w:rPr>
          <w:t>f ERCOT determines th</w:t>
        </w:r>
        <w:r>
          <w:rPr>
            <w:rStyle w:val="eop"/>
            <w:color w:val="000000"/>
          </w:rPr>
          <w:t xml:space="preserve">at the operation of an LEL following a failure to comply with the requirements of </w:t>
        </w:r>
        <w:del w:id="217" w:author="ERCOT 013026" w:date="2026-01-15T09:49:00Z" w16du:dateUtc="2026-01-15T15:49:00Z">
          <w:r w:rsidDel="002048A9">
            <w:rPr>
              <w:rStyle w:val="eop"/>
              <w:color w:val="000000"/>
            </w:rPr>
            <w:delText xml:space="preserve">this </w:delText>
          </w:r>
        </w:del>
        <w:r>
          <w:rPr>
            <w:rStyle w:val="eop"/>
            <w:color w:val="000000"/>
          </w:rPr>
          <w:t xml:space="preserve">Section 2.6.4 </w:t>
        </w:r>
        <w:r w:rsidRPr="00E602A0">
          <w:rPr>
            <w:rStyle w:val="eop"/>
            <w:color w:val="000000"/>
          </w:rPr>
          <w:t xml:space="preserve">poses an imminent risk to local or system reliability, </w:t>
        </w:r>
        <w:r>
          <w:rPr>
            <w:rStyle w:val="eop"/>
            <w:color w:val="000000"/>
          </w:rPr>
          <w:t xml:space="preserve">ERCOT may require the LEL to disconnect from the ERCOT System and remain disconnected until the Customer representing the LEL has demonstrated to </w:t>
        </w:r>
        <w:r>
          <w:rPr>
            <w:rStyle w:val="eop"/>
            <w:color w:val="000000"/>
          </w:rPr>
          <w:lastRenderedPageBreak/>
          <w:t>ERCOT’s satisfaction that the LEL can comply with the ride-through performance requirements of this Section.</w:t>
        </w:r>
      </w:ins>
    </w:p>
    <w:p w14:paraId="2453BB5D" w14:textId="100A4D65" w:rsidR="00AC445F" w:rsidRPr="00D47768" w:rsidRDefault="00AC445F" w:rsidP="00AC445F">
      <w:pPr>
        <w:keepNext/>
        <w:tabs>
          <w:tab w:val="left" w:pos="720"/>
        </w:tabs>
        <w:spacing w:before="240" w:after="240"/>
        <w:outlineLvl w:val="1"/>
        <w:rPr>
          <w:ins w:id="218" w:author="ERCOT" w:date="2025-11-07T11:52:00Z" w16du:dateUtc="2025-11-07T17:52:00Z"/>
          <w:b/>
          <w:szCs w:val="20"/>
        </w:rPr>
      </w:pPr>
      <w:ins w:id="219" w:author="ERCOT" w:date="2025-11-07T11:52:00Z" w16du:dateUtc="2025-11-07T17:52:00Z">
        <w:r w:rsidRPr="00D47768">
          <w:rPr>
            <w:b/>
            <w:szCs w:val="20"/>
          </w:rPr>
          <w:t>2.1</w:t>
        </w:r>
      </w:ins>
      <w:ins w:id="220" w:author="ERCOT 013026" w:date="2026-01-14T14:35:00Z" w16du:dateUtc="2026-01-14T20:35:00Z">
        <w:r w:rsidR="00E12B0C">
          <w:rPr>
            <w:b/>
            <w:szCs w:val="20"/>
          </w:rPr>
          <w:t>5</w:t>
        </w:r>
      </w:ins>
      <w:ins w:id="221" w:author="ERCOT" w:date="2025-11-07T11:52:00Z" w16du:dateUtc="2025-11-07T17:52:00Z">
        <w:del w:id="222" w:author="ERCOT 013026" w:date="2026-01-14T14:35:00Z" w16du:dateUtc="2026-01-14T20:35:00Z">
          <w:r w:rsidDel="00E12B0C">
            <w:rPr>
              <w:b/>
              <w:szCs w:val="20"/>
            </w:rPr>
            <w:delText>4</w:delText>
          </w:r>
        </w:del>
        <w:r w:rsidRPr="00D47768">
          <w:rPr>
            <w:b/>
            <w:szCs w:val="20"/>
          </w:rPr>
          <w:tab/>
          <w:t xml:space="preserve">Voltage Ride-Through Requirements for </w:t>
        </w:r>
        <w:r>
          <w:rPr>
            <w:b/>
            <w:szCs w:val="20"/>
          </w:rPr>
          <w:t>Large Electronic Loads</w:t>
        </w:r>
      </w:ins>
    </w:p>
    <w:p w14:paraId="3B47A90A" w14:textId="7BF29D31" w:rsidR="00AC445F" w:rsidRDefault="00AC445F" w:rsidP="00AC445F">
      <w:pPr>
        <w:spacing w:after="240"/>
        <w:ind w:left="720" w:hanging="720"/>
        <w:rPr>
          <w:ins w:id="223" w:author="ERCOT" w:date="2025-11-07T11:52:00Z" w16du:dateUtc="2025-11-07T17:52:00Z"/>
        </w:rPr>
      </w:pPr>
      <w:ins w:id="224" w:author="ERCOT" w:date="2025-11-07T11:52:00Z" w16du:dateUtc="2025-11-07T17:52:00Z">
        <w:r>
          <w:t>(1)</w:t>
        </w:r>
        <w:r>
          <w:tab/>
        </w:r>
      </w:ins>
      <w:ins w:id="225" w:author="ERCOT" w:date="2025-11-13T18:23:00Z" w16du:dateUtc="2025-11-14T00:23:00Z">
        <w:r>
          <w:t>A Customer that proposes to interconnect or maintains an interconnection of a Large Electronic Load (LEL) with the ERCOT System shall ensure the LEL complies with the voltage ride-through requirements of this section, unless</w:t>
        </w:r>
      </w:ins>
      <w:ins w:id="226" w:author="ERCOT 013026" w:date="2026-01-28T14:46:00Z" w16du:dateUtc="2026-01-28T20:46:00Z">
        <w:r w:rsidR="00152D09" w:rsidRPr="00152D09">
          <w:t xml:space="preserve"> </w:t>
        </w:r>
        <w:r w:rsidR="00152D09">
          <w:t>the Customer can demonstrate that:</w:t>
        </w:r>
      </w:ins>
      <w:ins w:id="227" w:author="ERCOT" w:date="2025-11-13T18:23:00Z" w16du:dateUtc="2025-11-14T00:23:00Z">
        <w:del w:id="228" w:author="ERCOT 013026" w:date="2026-01-28T14:46:00Z" w16du:dateUtc="2026-01-28T20:46:00Z">
          <w:r w:rsidDel="00152D09">
            <w:delText>:</w:delText>
          </w:r>
        </w:del>
      </w:ins>
    </w:p>
    <w:p w14:paraId="472CBEB2" w14:textId="5AF88B18" w:rsidR="00AC445F" w:rsidRDefault="00AC445F" w:rsidP="00AC445F">
      <w:pPr>
        <w:spacing w:after="240"/>
        <w:ind w:left="1440" w:hanging="720"/>
        <w:rPr>
          <w:ins w:id="229" w:author="ERCOT" w:date="2025-11-07T11:52:00Z" w16du:dateUtc="2025-11-07T17:52:00Z"/>
        </w:rPr>
      </w:pPr>
      <w:ins w:id="230" w:author="ERCOT" w:date="2025-11-07T11:52:00Z" w16du:dateUtc="2025-11-07T17:52:00Z">
        <w:r>
          <w:t>(a)</w:t>
        </w:r>
        <w:r>
          <w:tab/>
          <w:t xml:space="preserve">The LEL </w:t>
        </w:r>
      </w:ins>
      <w:ins w:id="231" w:author="ERCOT 013026" w:date="2026-01-14T14:36:00Z" w16du:dateUtc="2026-01-14T20:36:00Z">
        <w:r w:rsidR="00E12B0C">
          <w:t xml:space="preserve">was operational and consuming power from the ERCOT System or </w:t>
        </w:r>
      </w:ins>
      <w:ins w:id="232" w:author="ERCOT" w:date="2025-11-07T11:52:00Z" w16du:dateUtc="2025-11-07T17:52:00Z">
        <w:r>
          <w:t xml:space="preserve">received </w:t>
        </w:r>
      </w:ins>
      <w:ins w:id="233" w:author="ERCOT 013026" w:date="2026-01-14T14:36:00Z" w16du:dateUtc="2026-01-14T20:36:00Z">
        <w:r w:rsidR="00E12B0C">
          <w:t xml:space="preserve">written </w:t>
        </w:r>
      </w:ins>
      <w:ins w:id="234" w:author="ERCOT" w:date="2025-11-07T11:52:00Z" w16du:dateUtc="2025-11-07T17:52:00Z">
        <w:r>
          <w:t>approval to energize from ERCOT on or before November 14, 2025; or</w:t>
        </w:r>
      </w:ins>
    </w:p>
    <w:p w14:paraId="5DF01DF0" w14:textId="77B8A506" w:rsidR="00DD4305" w:rsidRDefault="00AC445F" w:rsidP="00AC445F">
      <w:pPr>
        <w:spacing w:after="240"/>
        <w:ind w:left="1440" w:hanging="720"/>
        <w:rPr>
          <w:ins w:id="235" w:author="ERCOT 013026" w:date="2026-01-28T14:49:00Z" w16du:dateUtc="2026-01-28T20:49:00Z"/>
        </w:rPr>
      </w:pPr>
      <w:ins w:id="236" w:author="ERCOT" w:date="2025-11-07T11:52:00Z" w16du:dateUtc="2025-11-07T17:52:00Z">
        <w:r>
          <w:t>(b)</w:t>
        </w:r>
        <w:r>
          <w:tab/>
        </w:r>
      </w:ins>
      <w:bookmarkStart w:id="237" w:name="_Hlk219293261"/>
      <w:bookmarkStart w:id="238" w:name="_Hlk219292554"/>
      <w:ins w:id="239" w:author="ERCOT 013026" w:date="2026-01-28T14:48:00Z" w16du:dateUtc="2026-01-28T20:48:00Z">
        <w:r w:rsidR="007320B7">
          <w:t>If the LEL is not co-located with a Generation Resource Facil</w:t>
        </w:r>
        <w:r w:rsidR="00AE6DA2">
          <w:t>ity</w:t>
        </w:r>
        <w:r w:rsidR="00C269CE">
          <w:t>,</w:t>
        </w:r>
      </w:ins>
      <w:ins w:id="240" w:author="ERCOT 013026" w:date="2026-01-28T14:49:00Z" w16du:dateUtc="2026-01-28T20:49:00Z">
        <w:r w:rsidR="00C269CE">
          <w:t xml:space="preserve"> </w:t>
        </w:r>
      </w:ins>
      <w:ins w:id="241" w:author="ERCOT 013026" w:date="2026-01-26T10:29:00Z" w16du:dateUtc="2026-01-26T16:29:00Z">
        <w:r w:rsidR="00394097">
          <w:t>a</w:t>
        </w:r>
      </w:ins>
      <w:ins w:id="242" w:author="ERCOT 013026" w:date="2026-01-14T14:37:00Z" w16du:dateUtc="2026-01-14T20:37:00Z">
        <w:r w:rsidR="00E63F7B">
          <w:t xml:space="preserve">ll required interconnection agreements or equivalent service extension agreements between the Interconnecting Large Load Entity </w:t>
        </w:r>
      </w:ins>
      <w:ins w:id="243" w:author="ERCOT 013026" w:date="2026-01-26T10:29:00Z" w16du:dateUtc="2026-01-26T16:29:00Z">
        <w:r w:rsidR="00417C21">
          <w:t xml:space="preserve">(ILLE) </w:t>
        </w:r>
      </w:ins>
      <w:ins w:id="244" w:author="ERCOT 013026" w:date="2026-01-14T14:37:00Z" w16du:dateUtc="2026-01-14T20:37:00Z">
        <w:r w:rsidR="00E63F7B">
          <w:t>and the applicable TDSP were executed on or before November 14, 2025</w:t>
        </w:r>
      </w:ins>
      <w:ins w:id="245" w:author="ERCOT 013026" w:date="2026-01-26T10:29:00Z" w16du:dateUtc="2026-01-26T16:29:00Z">
        <w:r w:rsidR="007D23E4">
          <w:t xml:space="preserve">. </w:t>
        </w:r>
      </w:ins>
    </w:p>
    <w:p w14:paraId="13DDA652" w14:textId="77777777" w:rsidR="00C9018E" w:rsidRDefault="00091ED5" w:rsidP="00091ED5">
      <w:pPr>
        <w:spacing w:after="240"/>
        <w:ind w:left="1440" w:hanging="720"/>
        <w:rPr>
          <w:ins w:id="246" w:author="ERCOT 013026" w:date="2026-01-28T14:51:00Z" w16du:dateUtc="2026-01-28T20:51:00Z"/>
        </w:rPr>
      </w:pPr>
      <w:ins w:id="247" w:author="ERCOT 013026" w:date="2026-01-28T14:50:00Z" w16du:dateUtc="2026-01-28T20:50:00Z">
        <w:r>
          <w:t>(c)</w:t>
        </w:r>
        <w:r>
          <w:tab/>
        </w:r>
      </w:ins>
      <w:ins w:id="248" w:author="ERCOT 013026" w:date="2026-01-26T10:29:00Z" w16du:dateUtc="2026-01-26T16:29:00Z">
        <w:r w:rsidR="007D23E4">
          <w:t xml:space="preserve">If the </w:t>
        </w:r>
        <w:r w:rsidR="00164C04">
          <w:t xml:space="preserve">LEL is co-located with </w:t>
        </w:r>
        <w:r w:rsidR="00D51D73">
          <w:t>a Generation R</w:t>
        </w:r>
      </w:ins>
      <w:ins w:id="249" w:author="ERCOT 013026" w:date="2026-01-26T10:30:00Z" w16du:dateUtc="2026-01-26T16:30:00Z">
        <w:r w:rsidR="00D51D73">
          <w:t>esource Facility</w:t>
        </w:r>
        <w:r w:rsidR="00FE5EBE">
          <w:t xml:space="preserve">, </w:t>
        </w:r>
        <w:r w:rsidR="00F126E5">
          <w:t xml:space="preserve">all required </w:t>
        </w:r>
        <w:r w:rsidR="000436C5">
          <w:t>interconnection agreements</w:t>
        </w:r>
        <w:r w:rsidR="00D205FE">
          <w:t xml:space="preserve"> and/or </w:t>
        </w:r>
        <w:r w:rsidR="00411936">
          <w:t>equival</w:t>
        </w:r>
        <w:r w:rsidR="00252436">
          <w:t>ent service</w:t>
        </w:r>
      </w:ins>
      <w:ins w:id="250" w:author="ERCOT 013026" w:date="2026-01-26T10:31:00Z" w16du:dateUtc="2026-01-26T16:31:00Z">
        <w:r w:rsidR="00252436">
          <w:t xml:space="preserve"> extension </w:t>
        </w:r>
        <w:r w:rsidR="009C594E">
          <w:t xml:space="preserve">or other </w:t>
        </w:r>
        <w:r w:rsidR="00336280">
          <w:t xml:space="preserve">agreements </w:t>
        </w:r>
        <w:r w:rsidR="00C71C8A">
          <w:t>with the Resource Entity</w:t>
        </w:r>
        <w:r w:rsidR="00E45E04">
          <w:t>, Interconnecting Entity</w:t>
        </w:r>
        <w:r w:rsidR="00A74F10">
          <w:t xml:space="preserve">, and ILLE were executed on or before November 14, 2025. </w:t>
        </w:r>
      </w:ins>
    </w:p>
    <w:p w14:paraId="1A9C993E" w14:textId="03914AC5" w:rsidR="00AC445F" w:rsidRDefault="0036296E" w:rsidP="00091ED5">
      <w:pPr>
        <w:spacing w:after="240"/>
        <w:ind w:left="1440" w:hanging="720"/>
        <w:rPr>
          <w:ins w:id="251" w:author="ERCOT" w:date="2025-11-07T11:52:00Z" w16du:dateUtc="2025-11-07T17:52:00Z"/>
        </w:rPr>
      </w:pPr>
      <w:ins w:id="252" w:author="ERCOT 013026" w:date="2026-01-28T14:51:00Z" w16du:dateUtc="2026-01-28T20:51:00Z">
        <w:r>
          <w:t>(d)</w:t>
        </w:r>
        <w:r>
          <w:tab/>
        </w:r>
        <w:r w:rsidR="008B4738">
          <w:t xml:space="preserve">For an LEL meeting the conditions in paragraph </w:t>
        </w:r>
        <w:r w:rsidR="00BF466E">
          <w:t>(b) or (c)</w:t>
        </w:r>
      </w:ins>
      <w:ins w:id="253" w:author="ERCOT 013026" w:date="2026-01-28T14:52:00Z" w16du:dateUtc="2026-01-28T20:52:00Z">
        <w:r w:rsidR="00BF466E">
          <w:t xml:space="preserve">, the interconnecting TSP received notice to proceed with the construction </w:t>
        </w:r>
        <w:r w:rsidR="00122FB0">
          <w:t>of all required interconnection Facilit</w:t>
        </w:r>
        <w:r w:rsidR="00FC65D0">
          <w:t>ies</w:t>
        </w:r>
        <w:r w:rsidR="00F930C5">
          <w:t xml:space="preserve"> and the interconnecting TSP</w:t>
        </w:r>
        <w:r w:rsidR="009D76BA">
          <w:t xml:space="preserve"> and, </w:t>
        </w:r>
      </w:ins>
      <w:ins w:id="254" w:author="ERCOT 013026" w:date="2026-01-28T14:53:00Z" w16du:dateUtc="2026-01-28T20:53:00Z">
        <w:r w:rsidR="009D76BA">
          <w:t>if applicable</w:t>
        </w:r>
        <w:r w:rsidR="0079633F">
          <w:t>, directly affected TSP(s) have received the financial security, applicable payments</w:t>
        </w:r>
        <w:r w:rsidR="00E72E35">
          <w:t>, and/</w:t>
        </w:r>
        <w:r w:rsidR="002D4702">
          <w:t xml:space="preserve">or </w:t>
        </w:r>
        <w:r w:rsidR="006714CF">
          <w:t xml:space="preserve">other agreements </w:t>
        </w:r>
      </w:ins>
      <w:ins w:id="255" w:author="ERCOT 013026" w:date="2026-01-28T14:54:00Z" w16du:dateUtc="2026-01-28T20:54:00Z">
        <w:r w:rsidR="000B4EAC">
          <w:t xml:space="preserve">required to </w:t>
        </w:r>
      </w:ins>
      <w:ins w:id="256" w:author="ERCOT 013026" w:date="2026-01-28T14:54:00Z">
        <w:r w:rsidR="00B42FCF" w:rsidRPr="00B42FCF">
          <w:t>fund all required interconnection Facilities</w:t>
        </w:r>
      </w:ins>
      <w:ins w:id="257" w:author="ERCOT 013026" w:date="2026-01-26T10:31:00Z" w16du:dateUtc="2026-01-26T16:31:00Z">
        <w:r w:rsidR="007C1758">
          <w:t>,</w:t>
        </w:r>
      </w:ins>
      <w:ins w:id="258" w:author="ERCOT 013026" w:date="2026-01-28T14:54:00Z" w16du:dateUtc="2026-01-28T20:54:00Z">
        <w:r w:rsidR="00994BB4">
          <w:t xml:space="preserve"> and</w:t>
        </w:r>
      </w:ins>
      <w:ins w:id="259" w:author="ERCOT 013026" w:date="2026-01-14T14:37:00Z" w16du:dateUtc="2026-01-14T20:37:00Z">
        <w:r w:rsidR="00E63F7B">
          <w:t xml:space="preserve"> either of the following </w:t>
        </w:r>
      </w:ins>
      <w:ins w:id="260" w:author="ERCOT 013026" w:date="2026-01-28T14:54:00Z" w16du:dateUtc="2026-01-28T20:54:00Z">
        <w:r w:rsidR="005B7C4A">
          <w:t xml:space="preserve">additional </w:t>
        </w:r>
      </w:ins>
      <w:ins w:id="261" w:author="ERCOT 013026" w:date="2026-01-14T14:37:00Z" w16du:dateUtc="2026-01-14T20:37:00Z">
        <w:r w:rsidR="00E63F7B">
          <w:t>criteria below were met</w:t>
        </w:r>
        <w:bookmarkEnd w:id="237"/>
        <w:r w:rsidR="00E63F7B">
          <w:t>;</w:t>
        </w:r>
      </w:ins>
      <w:bookmarkEnd w:id="238"/>
      <w:ins w:id="262" w:author="ERCOT" w:date="2025-11-07T11:52:00Z" w16du:dateUtc="2025-11-07T17:52:00Z">
        <w:del w:id="263" w:author="ERCOT 013026" w:date="2026-01-14T14:37:00Z" w16du:dateUtc="2026-01-14T20:37:00Z">
          <w:r w:rsidR="00AC445F" w:rsidDel="00E63F7B">
            <w:delText>The LEL satisfied the following requirements on or before November 14, 2025:</w:delText>
          </w:r>
        </w:del>
      </w:ins>
    </w:p>
    <w:p w14:paraId="04AFAC8E" w14:textId="297367D3" w:rsidR="00AC445F" w:rsidRDefault="00AC445F" w:rsidP="00AC445F">
      <w:pPr>
        <w:spacing w:after="240"/>
        <w:ind w:left="2160" w:hanging="720"/>
        <w:rPr>
          <w:ins w:id="264" w:author="ERCOT" w:date="2025-11-07T11:52:00Z" w16du:dateUtc="2025-11-07T17:52:00Z"/>
        </w:rPr>
      </w:pPr>
      <w:ins w:id="265" w:author="ERCOT" w:date="2025-11-07T11:52:00Z" w16du:dateUtc="2025-11-07T17:52:00Z">
        <w:r>
          <w:t>(i)</w:t>
        </w:r>
        <w:r>
          <w:tab/>
          <w:t>Its Large Load Interconnection Study</w:t>
        </w:r>
        <w:del w:id="266" w:author="ERCOT 013026" w:date="2026-01-15T09:47:00Z" w16du:dateUtc="2026-01-15T15:47:00Z">
          <w:r w:rsidDel="002048A9">
            <w:delText xml:space="preserve"> (LLIS)</w:delText>
          </w:r>
        </w:del>
      </w:ins>
      <w:ins w:id="267" w:author="ERCOT 013026" w:date="2026-01-14T14:37:00Z" w16du:dateUtc="2026-01-14T20:37:00Z">
        <w:r w:rsidR="00E63F7B">
          <w:t>, as part of the interim Large Load Interconnection process,</w:t>
        </w:r>
      </w:ins>
      <w:ins w:id="268" w:author="ERCOT" w:date="2025-11-07T11:52:00Z" w16du:dateUtc="2025-11-07T17:52:00Z">
        <w:r>
          <w:t xml:space="preserve"> has been completed and </w:t>
        </w:r>
      </w:ins>
      <w:ins w:id="269" w:author="ERCOT 013026" w:date="2026-01-14T14:38:00Z" w16du:dateUtc="2026-01-14T20:38:00Z">
        <w:r w:rsidR="00E63F7B">
          <w:t>approved by ERCOT on or before November 14, 2025</w:t>
        </w:r>
      </w:ins>
      <w:ins w:id="270" w:author="ERCOT" w:date="2025-11-07T11:52:00Z" w16du:dateUtc="2025-11-07T17:52:00Z">
        <w:del w:id="271" w:author="ERCOT 013026" w:date="2026-01-14T14:38:00Z" w16du:dateUtc="2026-01-14T20:38:00Z">
          <w:r w:rsidDel="00E63F7B">
            <w:delText xml:space="preserve">results communicated in the manner contemplated by paragraph (6) of </w:delText>
          </w:r>
          <w:r w:rsidRPr="00E602A0" w:rsidDel="00E63F7B">
            <w:delText>Planning Guide Section 9.4, LLIS Report and Follow-up</w:delText>
          </w:r>
        </w:del>
        <w:r w:rsidRPr="00331C15">
          <w:t>;</w:t>
        </w:r>
        <w:r>
          <w:t xml:space="preserve"> </w:t>
        </w:r>
      </w:ins>
      <w:ins w:id="272" w:author="ERCOT 013026" w:date="2026-01-14T14:38:00Z" w16du:dateUtc="2026-01-14T20:38:00Z">
        <w:r w:rsidR="00E63F7B">
          <w:t>or</w:t>
        </w:r>
      </w:ins>
      <w:ins w:id="273" w:author="ERCOT" w:date="2025-11-07T11:52:00Z" w16du:dateUtc="2025-11-07T17:52:00Z">
        <w:del w:id="274" w:author="ERCOT 013026" w:date="2026-01-14T14:38:00Z" w16du:dateUtc="2026-01-14T20:38:00Z">
          <w:r w:rsidDel="00E63F7B">
            <w:delText>and</w:delText>
          </w:r>
        </w:del>
      </w:ins>
    </w:p>
    <w:p w14:paraId="418DD59A" w14:textId="77777777" w:rsidR="00472C74" w:rsidRDefault="00AC445F" w:rsidP="00AC445F">
      <w:pPr>
        <w:spacing w:after="240"/>
        <w:ind w:left="2160" w:hanging="720"/>
        <w:rPr>
          <w:ins w:id="275" w:author="ERCOT 013026" w:date="2026-01-28T14:55:00Z" w16du:dateUtc="2026-01-28T20:55:00Z"/>
        </w:rPr>
      </w:pPr>
      <w:ins w:id="276" w:author="ERCOT" w:date="2025-11-07T11:52:00Z" w16du:dateUtc="2025-11-07T17:52:00Z">
        <w:r>
          <w:t>(ii)</w:t>
        </w:r>
        <w:r>
          <w:tab/>
        </w:r>
      </w:ins>
      <w:ins w:id="277" w:author="ERCOT 013026" w:date="2026-01-28T14:55:00Z" w16du:dateUtc="2026-01-28T20:55:00Z">
        <w:r w:rsidR="003D5578">
          <w:t xml:space="preserve">Both of the following conditions </w:t>
        </w:r>
        <w:r w:rsidR="0027046E">
          <w:t>have been met:</w:t>
        </w:r>
      </w:ins>
    </w:p>
    <w:p w14:paraId="627B6C92" w14:textId="66F47542" w:rsidR="00AC445F" w:rsidRDefault="00E63F7B" w:rsidP="00386DF0">
      <w:pPr>
        <w:pStyle w:val="ListParagraph"/>
        <w:numPr>
          <w:ilvl w:val="0"/>
          <w:numId w:val="8"/>
        </w:numPr>
        <w:spacing w:after="240"/>
        <w:rPr>
          <w:ins w:id="278" w:author="ERCOT 013026" w:date="2026-01-28T14:56:00Z" w16du:dateUtc="2026-01-28T20:56:00Z"/>
        </w:rPr>
      </w:pPr>
      <w:ins w:id="279" w:author="ERCOT 013026" w:date="2026-01-14T14:38:00Z" w16du:dateUtc="2026-01-14T20:38:00Z">
        <w:r>
          <w:t xml:space="preserve">ERCOT received a written attestation from the Authorized Representative of the interconnecting TDSP </w:t>
        </w:r>
      </w:ins>
      <w:ins w:id="280" w:author="ERCOT 013026" w:date="2026-01-28T14:56:00Z" w16du:dateUtc="2026-01-28T20:56:00Z">
        <w:r w:rsidR="0032668E">
          <w:t>before December 31, 2026</w:t>
        </w:r>
        <w:r w:rsidR="006D43A8">
          <w:t>,</w:t>
        </w:r>
        <w:r w:rsidR="0016749D">
          <w:t xml:space="preserve"> stating </w:t>
        </w:r>
      </w:ins>
      <w:ins w:id="281" w:author="ERCOT 013026" w:date="2026-01-14T14:38:00Z" w16du:dateUtc="2026-01-14T20:38:00Z">
        <w:r>
          <w:t>that the LEL was not required to be in the interim Large Load Interconnection process and the LEL is expected to be energized between November 14, 2025, and December 31, 2026, and ERCOT provided written approval of the exemption</w:t>
        </w:r>
      </w:ins>
      <w:ins w:id="282" w:author="ERCOT" w:date="2025-11-07T11:52:00Z" w16du:dateUtc="2025-11-07T17:52:00Z">
        <w:del w:id="283" w:author="ERCOT 013026" w:date="2026-01-14T14:38:00Z" w16du:dateUtc="2026-01-14T20:38:00Z">
          <w:r w:rsidR="00AC445F" w:rsidDel="00E63F7B">
            <w:delText xml:space="preserve">The interconnecting TDSP for the LEL has provided the confirmation </w:delText>
          </w:r>
          <w:r w:rsidR="00AC445F" w:rsidDel="00E63F7B">
            <w:lastRenderedPageBreak/>
            <w:delText>or le</w:delText>
          </w:r>
        </w:del>
        <w:del w:id="284" w:author="ERCOT 013026" w:date="2026-01-14T14:39:00Z" w16du:dateUtc="2026-01-14T20:39:00Z">
          <w:r w:rsidR="00AC445F" w:rsidDel="00E63F7B">
            <w:delText xml:space="preserve">tter contemplated in </w:delText>
          </w:r>
          <w:r w:rsidR="00AC445F" w:rsidRPr="00E602A0" w:rsidDel="00E63F7B">
            <w:delText>Planning Guide Section 9.5, Interconnection Agreements and Responsibilities</w:delText>
          </w:r>
        </w:del>
      </w:ins>
      <w:ins w:id="285" w:author="ERCOT 013026" w:date="2026-01-28T14:56:00Z" w16du:dateUtc="2026-01-28T20:56:00Z">
        <w:r w:rsidR="00535B1F">
          <w:t>; and</w:t>
        </w:r>
      </w:ins>
      <w:ins w:id="286" w:author="ERCOT" w:date="2025-11-07T11:52:00Z" w16du:dateUtc="2025-11-07T17:52:00Z">
        <w:del w:id="287" w:author="ERCOT 013026" w:date="2026-01-28T14:56:00Z" w16du:dateUtc="2026-01-28T20:56:00Z">
          <w:r w:rsidR="00AC445F" w:rsidDel="00535B1F">
            <w:delText>.</w:delText>
          </w:r>
        </w:del>
      </w:ins>
    </w:p>
    <w:p w14:paraId="4D177434" w14:textId="41C594F9" w:rsidR="00535B1F" w:rsidRDefault="001F6700" w:rsidP="00386DF0">
      <w:pPr>
        <w:spacing w:after="240"/>
        <w:ind w:left="2160"/>
        <w:rPr>
          <w:ins w:id="288" w:author="ERCOT 013026" w:date="2026-01-14T14:39:00Z" w16du:dateUtc="2026-01-14T20:39:00Z"/>
        </w:rPr>
      </w:pPr>
      <w:ins w:id="289" w:author="ERCOT 013026" w:date="2026-01-28T14:57:00Z" w16du:dateUtc="2026-01-28T20:57:00Z">
        <w:r>
          <w:t>(B)</w:t>
        </w:r>
        <w:r>
          <w:tab/>
          <w:t>The LEL achieved Initial Energization by December 31, 2026.</w:t>
        </w:r>
      </w:ins>
    </w:p>
    <w:p w14:paraId="16E58B31" w14:textId="4E360A66" w:rsidR="00691323" w:rsidRDefault="00691323" w:rsidP="00D21416">
      <w:pPr>
        <w:spacing w:after="240"/>
        <w:ind w:left="720" w:hanging="720"/>
        <w:rPr>
          <w:ins w:id="290" w:author="ERCOT 013026" w:date="2026-01-14T14:39:00Z" w16du:dateUtc="2026-01-14T20:39:00Z"/>
        </w:rPr>
      </w:pPr>
      <w:ins w:id="291" w:author="ERCOT 013026" w:date="2026-01-14T14:39:00Z" w16du:dateUtc="2026-01-14T20:39:00Z">
        <w:r>
          <w:t>(2)</w:t>
        </w:r>
        <w:r>
          <w:tab/>
        </w:r>
      </w:ins>
      <w:ins w:id="292" w:author="ERCOT 013026" w:date="2026-01-28T09:31:00Z" w16du:dateUtc="2026-01-28T15:31:00Z">
        <w:r w:rsidR="00D228DB">
          <w:t xml:space="preserve">An LEL that meets the exemption criteria in paragraph (1) above but makes </w:t>
        </w:r>
        <w:r w:rsidR="00F91C0F">
          <w:t>a</w:t>
        </w:r>
      </w:ins>
      <w:ins w:id="293" w:author="ERCOT 013026" w:date="2026-01-14T14:39:00Z" w16du:dateUtc="2026-01-14T20:39:00Z">
        <w:r>
          <w:t xml:space="preserve"> modification after November 14, 2025, that meets the criteria in Planning Guide Section 9.2.1 paragraph (1)(b), shall not be exempt from the voltage ride-through requirements.</w:t>
        </w:r>
      </w:ins>
    </w:p>
    <w:p w14:paraId="34010497" w14:textId="79464D5E" w:rsidR="00AC445F" w:rsidRDefault="00AC445F" w:rsidP="00AC445F">
      <w:pPr>
        <w:spacing w:after="240"/>
        <w:ind w:left="720" w:hanging="720"/>
        <w:rPr>
          <w:ins w:id="294" w:author="ERCOT" w:date="2025-11-07T11:52:00Z" w16du:dateUtc="2025-11-07T17:52:00Z"/>
          <w:iCs/>
          <w:szCs w:val="20"/>
        </w:rPr>
      </w:pPr>
      <w:ins w:id="295" w:author="ERCOT" w:date="2025-11-07T11:52:00Z" w16du:dateUtc="2025-11-07T17:52:00Z">
        <w:r w:rsidRPr="00D47768">
          <w:rPr>
            <w:iCs/>
            <w:szCs w:val="20"/>
          </w:rPr>
          <w:t>(</w:t>
        </w:r>
      </w:ins>
      <w:ins w:id="296" w:author="ERCOT 013026" w:date="2026-01-14T14:40:00Z" w16du:dateUtc="2026-01-14T20:40:00Z">
        <w:r w:rsidR="00691323">
          <w:rPr>
            <w:iCs/>
            <w:szCs w:val="20"/>
          </w:rPr>
          <w:t>3</w:t>
        </w:r>
      </w:ins>
      <w:ins w:id="297" w:author="ERCOT" w:date="2025-11-07T11:52:00Z" w16du:dateUtc="2025-11-07T17:52:00Z">
        <w:del w:id="298" w:author="ERCOT 013026" w:date="2026-01-14T14:40:00Z" w16du:dateUtc="2026-01-14T20:40:00Z">
          <w:r w:rsidDel="00691323">
            <w:rPr>
              <w:iCs/>
              <w:szCs w:val="20"/>
            </w:rPr>
            <w:delText>2</w:delText>
          </w:r>
        </w:del>
        <w:r w:rsidRPr="00D47768">
          <w:rPr>
            <w:iCs/>
            <w:szCs w:val="20"/>
          </w:rPr>
          <w:t>)</w:t>
        </w:r>
        <w:r w:rsidRPr="00D47768">
          <w:rPr>
            <w:iCs/>
            <w:szCs w:val="20"/>
          </w:rPr>
          <w:tab/>
        </w:r>
        <w:r>
          <w:rPr>
            <w:iCs/>
            <w:szCs w:val="20"/>
          </w:rPr>
          <w:t xml:space="preserve">An </w:t>
        </w:r>
        <w:r>
          <w:t xml:space="preserve">LEL interconnecting with the ERCOT System </w:t>
        </w:r>
        <w:r>
          <w:rPr>
            <w:iCs/>
            <w:szCs w:val="20"/>
          </w:rPr>
          <w:t>shall</w:t>
        </w:r>
        <w:r w:rsidRPr="00DA7AB7">
          <w:rPr>
            <w:iCs/>
            <w:szCs w:val="20"/>
          </w:rPr>
          <w:t xml:space="preserve"> </w:t>
        </w:r>
        <w:r>
          <w:rPr>
            <w:iCs/>
            <w:szCs w:val="20"/>
          </w:rPr>
          <w:t xml:space="preserve">ride through the </w:t>
        </w:r>
        <w:r w:rsidRPr="00372E47">
          <w:rPr>
            <w:iCs/>
            <w:szCs w:val="20"/>
          </w:rPr>
          <w:t xml:space="preserve">root-mean-square </w:t>
        </w:r>
        <w:r>
          <w:rPr>
            <w:iCs/>
            <w:szCs w:val="20"/>
          </w:rPr>
          <w:t xml:space="preserve">positive sequence </w:t>
        </w:r>
        <w:r w:rsidRPr="00372E47">
          <w:rPr>
            <w:iCs/>
            <w:szCs w:val="20"/>
          </w:rPr>
          <w:t>voltage</w:t>
        </w:r>
        <w:r>
          <w:rPr>
            <w:iCs/>
            <w:szCs w:val="20"/>
          </w:rPr>
          <w:t xml:space="preserve"> conditions of the magnitude and duration specified in Table A below, as measured at the LEL’s Service Delivery Point, or if the LEL is co-located with a Generation Resource or Energy Storage Resource, at the Point of Interconnection Bus (POIB) of that Resource.</w:t>
        </w:r>
      </w:ins>
      <w:ins w:id="299" w:author="ERCOT" w:date="2025-11-13T18:31:00Z" w16du:dateUtc="2025-11-14T00:31:00Z">
        <w:r>
          <w:rPr>
            <w:iCs/>
            <w:szCs w:val="20"/>
          </w:rPr>
          <w:t xml:space="preserve"> </w:t>
        </w:r>
      </w:ins>
      <w:ins w:id="300" w:author="ERCOT" w:date="2025-11-07T11:52:00Z" w16du:dateUtc="2025-11-07T17:52:00Z">
        <w:r>
          <w:rPr>
            <w:iCs/>
            <w:szCs w:val="20"/>
          </w:rPr>
          <w:t xml:space="preserve"> An LEL shall remain connected to the Transmission Grid during voltage conditions requiring ride-through. </w:t>
        </w:r>
      </w:ins>
      <w:ins w:id="301" w:author="ERCOT" w:date="2025-11-13T18:31:00Z" w16du:dateUtc="2025-11-14T00:31:00Z">
        <w:r>
          <w:rPr>
            <w:iCs/>
            <w:szCs w:val="20"/>
          </w:rPr>
          <w:t xml:space="preserve"> </w:t>
        </w:r>
      </w:ins>
      <w:ins w:id="302" w:author="ERCOT" w:date="2025-11-07T11:52:00Z" w16du:dateUtc="2025-11-07T17:52:00Z">
        <w:r>
          <w:rPr>
            <w:iCs/>
            <w:szCs w:val="20"/>
          </w:rPr>
          <w:t>Additional LEL performance requirements for voltage conditions requiring ride-through are listed below.</w:t>
        </w:r>
      </w:ins>
    </w:p>
    <w:p w14:paraId="2619EFBF" w14:textId="77777777" w:rsidR="00AC445F" w:rsidRDefault="00AC445F" w:rsidP="00AC445F">
      <w:pPr>
        <w:spacing w:after="120"/>
        <w:ind w:left="720" w:hanging="720"/>
        <w:jc w:val="center"/>
        <w:rPr>
          <w:ins w:id="303" w:author="ERCOT" w:date="2025-11-07T11:52:00Z" w16du:dateUtc="2025-11-07T17:52:00Z"/>
          <w:iCs/>
          <w:szCs w:val="20"/>
        </w:rPr>
      </w:pPr>
      <w:ins w:id="304" w:author="ERCOT" w:date="2025-11-07T11:52:00Z" w16du:dateUtc="2025-11-07T17:52:00Z">
        <w:r>
          <w:rPr>
            <w:b/>
            <w:bCs/>
            <w:iCs/>
            <w:szCs w:val="20"/>
          </w:rPr>
          <w:t>Table A</w:t>
        </w:r>
      </w:ins>
    </w:p>
    <w:tbl>
      <w:tblPr>
        <w:tblStyle w:val="FormulaVariableTable"/>
        <w:tblW w:w="6934" w:type="dxa"/>
        <w:jc w:val="center"/>
        <w:tblInd w:w="0" w:type="dxa"/>
        <w:tblLook w:val="04A0" w:firstRow="1" w:lastRow="0" w:firstColumn="1" w:lastColumn="0" w:noHBand="0" w:noVBand="1"/>
      </w:tblPr>
      <w:tblGrid>
        <w:gridCol w:w="3203"/>
        <w:gridCol w:w="3731"/>
      </w:tblGrid>
      <w:tr w:rsidR="00AC445F" w:rsidRPr="00D47768" w14:paraId="1342103A" w14:textId="77777777" w:rsidTr="273D46FD">
        <w:trPr>
          <w:cnfStyle w:val="100000000000" w:firstRow="1" w:lastRow="0" w:firstColumn="0" w:lastColumn="0" w:oddVBand="0" w:evenVBand="0" w:oddHBand="0" w:evenHBand="0" w:firstRowFirstColumn="0" w:firstRowLastColumn="0" w:lastRowFirstColumn="0" w:lastRowLastColumn="0"/>
          <w:trHeight w:val="600"/>
          <w:jc w:val="center"/>
          <w:ins w:id="305"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CCFFFF"/>
            <w:hideMark/>
          </w:tcPr>
          <w:p w14:paraId="4C0F3286" w14:textId="77777777" w:rsidR="00AC445F" w:rsidRPr="00386DF0" w:rsidRDefault="00AC445F">
            <w:pPr>
              <w:jc w:val="center"/>
              <w:rPr>
                <w:ins w:id="306" w:author="ERCOT" w:date="2025-11-07T11:52:00Z" w16du:dateUtc="2025-11-07T17:52:00Z"/>
                <w:b w:val="0"/>
                <w:color w:val="000000"/>
              </w:rPr>
            </w:pPr>
            <w:ins w:id="307" w:author="ERCOT" w:date="2025-11-07T11:52:00Z">
              <w:r w:rsidRPr="273D46FD">
                <w:rPr>
                  <w:b w:val="0"/>
                  <w:color w:val="000000" w:themeColor="text1"/>
                </w:rPr>
                <w:t>Root-Mean-Square Positive Sequence Voltage</w:t>
              </w:r>
            </w:ins>
          </w:p>
          <w:p w14:paraId="7E122B19" w14:textId="77777777" w:rsidR="00AC445F" w:rsidRPr="00386DF0" w:rsidRDefault="00AC445F">
            <w:pPr>
              <w:jc w:val="center"/>
              <w:rPr>
                <w:ins w:id="308" w:author="ERCOT" w:date="2025-11-07T11:52:00Z" w16du:dateUtc="2025-11-07T17:52:00Z"/>
                <w:b w:val="0"/>
                <w:color w:val="000000"/>
              </w:rPr>
            </w:pPr>
            <w:ins w:id="309" w:author="ERCOT" w:date="2025-11-07T11:52:00Z">
              <w:r w:rsidRPr="273D46FD">
                <w:rPr>
                  <w:b w:val="0"/>
                  <w:color w:val="000000" w:themeColor="text1"/>
                </w:rPr>
                <w:t>(p.u. of nominal)</w:t>
              </w:r>
            </w:ins>
          </w:p>
        </w:tc>
        <w:tc>
          <w:tcPr>
            <w:tcW w:w="0" w:type="dxa"/>
            <w:shd w:val="clear" w:color="auto" w:fill="CCFFFF"/>
            <w:vAlign w:val="center"/>
            <w:hideMark/>
          </w:tcPr>
          <w:p w14:paraId="1A0C57EB" w14:textId="77777777" w:rsidR="00AC445F" w:rsidRPr="00386DF0" w:rsidRDefault="00AC445F" w:rsidP="008D577A">
            <w:pPr>
              <w:jc w:val="center"/>
              <w:cnfStyle w:val="100000000000" w:firstRow="1" w:lastRow="0" w:firstColumn="0" w:lastColumn="0" w:oddVBand="0" w:evenVBand="0" w:oddHBand="0" w:evenHBand="0" w:firstRowFirstColumn="0" w:firstRowLastColumn="0" w:lastRowFirstColumn="0" w:lastRowLastColumn="0"/>
              <w:rPr>
                <w:ins w:id="310" w:author="ERCOT" w:date="2025-11-07T11:52:00Z" w16du:dateUtc="2025-11-07T17:52:00Z"/>
                <w:b w:val="0"/>
                <w:color w:val="000000"/>
              </w:rPr>
            </w:pPr>
            <w:ins w:id="311" w:author="ERCOT" w:date="2025-11-07T11:52:00Z">
              <w:r w:rsidRPr="273D46FD">
                <w:rPr>
                  <w:b w:val="0"/>
                  <w:color w:val="000000" w:themeColor="text1"/>
                </w:rPr>
                <w:t>Minimum Ride-Through Time</w:t>
              </w:r>
            </w:ins>
          </w:p>
          <w:p w14:paraId="66959355" w14:textId="77777777" w:rsidR="00AC445F" w:rsidRPr="00386DF0" w:rsidRDefault="00AC445F" w:rsidP="008D577A">
            <w:pPr>
              <w:jc w:val="center"/>
              <w:cnfStyle w:val="100000000000" w:firstRow="1" w:lastRow="0" w:firstColumn="0" w:lastColumn="0" w:oddVBand="0" w:evenVBand="0" w:oddHBand="0" w:evenHBand="0" w:firstRowFirstColumn="0" w:firstRowLastColumn="0" w:lastRowFirstColumn="0" w:lastRowLastColumn="0"/>
              <w:rPr>
                <w:ins w:id="312" w:author="ERCOT" w:date="2025-11-07T11:52:00Z" w16du:dateUtc="2025-11-07T17:52:00Z"/>
                <w:b w:val="0"/>
                <w:color w:val="000000"/>
              </w:rPr>
            </w:pPr>
            <w:ins w:id="313" w:author="ERCOT" w:date="2025-11-07T11:52:00Z">
              <w:r w:rsidRPr="273D46FD">
                <w:rPr>
                  <w:b w:val="0"/>
                  <w:color w:val="000000" w:themeColor="text1"/>
                </w:rPr>
                <w:t>(seconds)</w:t>
              </w:r>
            </w:ins>
          </w:p>
        </w:tc>
      </w:tr>
      <w:tr w:rsidR="00AC445F" w:rsidRPr="00D47768" w14:paraId="31F85247" w14:textId="77777777" w:rsidTr="273D46FD">
        <w:trPr>
          <w:trHeight w:val="300"/>
          <w:jc w:val="center"/>
          <w:ins w:id="314"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hideMark/>
          </w:tcPr>
          <w:p w14:paraId="68754D92" w14:textId="77777777" w:rsidR="00AC445F" w:rsidRPr="00602C0F" w:rsidRDefault="00AC445F">
            <w:pPr>
              <w:jc w:val="center"/>
              <w:rPr>
                <w:ins w:id="315" w:author="ERCOT" w:date="2025-11-07T11:52:00Z" w16du:dateUtc="2025-11-07T17:52:00Z"/>
                <w:color w:val="000000"/>
              </w:rPr>
            </w:pPr>
            <w:ins w:id="316" w:author="ERCOT" w:date="2025-11-07T11:52:00Z" w16du:dateUtc="2025-11-07T17:52:00Z">
              <w:r w:rsidRPr="00602C0F">
                <w:rPr>
                  <w:color w:val="000000"/>
                </w:rPr>
                <w:t>V &gt; 1.20</w:t>
              </w:r>
            </w:ins>
          </w:p>
        </w:tc>
        <w:tc>
          <w:tcPr>
            <w:tcW w:w="0" w:type="dxa"/>
            <w:shd w:val="clear" w:color="auto" w:fill="DEEAF6"/>
          </w:tcPr>
          <w:p w14:paraId="772DC555"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317" w:author="ERCOT" w:date="2025-11-07T11:52:00Z" w16du:dateUtc="2025-11-07T17:52:00Z"/>
                <w:color w:val="000000"/>
              </w:rPr>
            </w:pPr>
            <w:ins w:id="318" w:author="ERCOT" w:date="2025-11-07T11:52:00Z" w16du:dateUtc="2025-11-07T17:52:00Z">
              <w:r w:rsidRPr="00602C0F">
                <w:rPr>
                  <w:color w:val="000000"/>
                </w:rPr>
                <w:t>May ride-through or trip</w:t>
              </w:r>
            </w:ins>
          </w:p>
        </w:tc>
      </w:tr>
      <w:tr w:rsidR="00AC445F" w:rsidRPr="00D47768" w14:paraId="4B4E1F41" w14:textId="77777777" w:rsidTr="273D46FD">
        <w:trPr>
          <w:trHeight w:val="300"/>
          <w:jc w:val="center"/>
          <w:ins w:id="319"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hideMark/>
          </w:tcPr>
          <w:p w14:paraId="1E794623" w14:textId="77777777" w:rsidR="00AC445F" w:rsidRPr="00602C0F" w:rsidRDefault="00AC445F">
            <w:pPr>
              <w:jc w:val="center"/>
              <w:rPr>
                <w:ins w:id="320" w:author="ERCOT" w:date="2025-11-07T11:52:00Z" w16du:dateUtc="2025-11-07T17:52:00Z"/>
                <w:color w:val="000000"/>
              </w:rPr>
            </w:pPr>
            <w:ins w:id="321" w:author="ERCOT" w:date="2025-11-07T11:52:00Z" w16du:dateUtc="2025-11-07T17:52:00Z">
              <w:r w:rsidRPr="00602C0F">
                <w:rPr>
                  <w:color w:val="000000"/>
                </w:rPr>
                <w:t>1.10 &lt; V ≤ 1.20</w:t>
              </w:r>
            </w:ins>
          </w:p>
        </w:tc>
        <w:tc>
          <w:tcPr>
            <w:tcW w:w="0" w:type="dxa"/>
            <w:shd w:val="clear" w:color="auto" w:fill="DEEAF6"/>
            <w:hideMark/>
          </w:tcPr>
          <w:p w14:paraId="2D84661D"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322" w:author="ERCOT" w:date="2025-11-07T11:52:00Z" w16du:dateUtc="2025-11-07T17:52:00Z"/>
                <w:color w:val="000000"/>
              </w:rPr>
            </w:pPr>
            <w:ins w:id="323" w:author="ERCOT" w:date="2025-11-07T11:52:00Z" w16du:dateUtc="2025-11-07T17:52:00Z">
              <w:r w:rsidRPr="00602C0F">
                <w:rPr>
                  <w:color w:val="000000"/>
                </w:rPr>
                <w:t>2.0</w:t>
              </w:r>
            </w:ins>
          </w:p>
        </w:tc>
      </w:tr>
      <w:tr w:rsidR="00AC445F" w:rsidRPr="00D47768" w14:paraId="4E5D03DA" w14:textId="77777777" w:rsidTr="273D46FD">
        <w:trPr>
          <w:trHeight w:val="300"/>
          <w:jc w:val="center"/>
          <w:ins w:id="324"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hideMark/>
          </w:tcPr>
          <w:p w14:paraId="0F11EDB6" w14:textId="77777777" w:rsidR="00AC445F" w:rsidRPr="00602C0F" w:rsidRDefault="00AC445F">
            <w:pPr>
              <w:jc w:val="center"/>
              <w:rPr>
                <w:ins w:id="325" w:author="ERCOT" w:date="2025-11-07T11:52:00Z" w16du:dateUtc="2025-11-07T17:52:00Z"/>
                <w:color w:val="000000"/>
              </w:rPr>
            </w:pPr>
            <w:ins w:id="326" w:author="ERCOT" w:date="2025-11-07T11:52:00Z" w16du:dateUtc="2025-11-07T17:52:00Z">
              <w:r w:rsidRPr="00602C0F">
                <w:rPr>
                  <w:color w:val="000000"/>
                </w:rPr>
                <w:t>0.90 ≤ V ≤ 1.10</w:t>
              </w:r>
            </w:ins>
          </w:p>
        </w:tc>
        <w:tc>
          <w:tcPr>
            <w:tcW w:w="0" w:type="dxa"/>
            <w:shd w:val="clear" w:color="auto" w:fill="DEEAF6"/>
            <w:hideMark/>
          </w:tcPr>
          <w:p w14:paraId="3DD92494"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327" w:author="ERCOT" w:date="2025-11-07T11:52:00Z" w16du:dateUtc="2025-11-07T17:52:00Z"/>
                <w:color w:val="000000"/>
              </w:rPr>
            </w:pPr>
            <w:ins w:id="328" w:author="ERCOT" w:date="2025-11-07T11:52:00Z" w16du:dateUtc="2025-11-07T17:52:00Z">
              <w:r w:rsidRPr="00602C0F">
                <w:rPr>
                  <w:color w:val="000000"/>
                </w:rPr>
                <w:t>Continuous</w:t>
              </w:r>
            </w:ins>
          </w:p>
        </w:tc>
      </w:tr>
      <w:tr w:rsidR="00AC445F" w:rsidRPr="00D47768" w14:paraId="0AD18D5B" w14:textId="77777777" w:rsidTr="273D46FD">
        <w:trPr>
          <w:trHeight w:val="300"/>
          <w:jc w:val="center"/>
          <w:ins w:id="329"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tcPr>
          <w:p w14:paraId="6169A3FA" w14:textId="77777777" w:rsidR="00AC445F" w:rsidRPr="00602C0F" w:rsidRDefault="00AC445F">
            <w:pPr>
              <w:jc w:val="center"/>
              <w:rPr>
                <w:ins w:id="330" w:author="ERCOT" w:date="2025-11-07T11:52:00Z" w16du:dateUtc="2025-11-07T17:52:00Z"/>
                <w:color w:val="000000"/>
              </w:rPr>
            </w:pPr>
            <w:ins w:id="331" w:author="ERCOT" w:date="2025-11-07T11:52:00Z" w16du:dateUtc="2025-11-07T17:52:00Z">
              <w:r w:rsidRPr="00602C0F">
                <w:rPr>
                  <w:color w:val="000000"/>
                </w:rPr>
                <w:t>0.80 ≤ V &lt; 0.90</w:t>
              </w:r>
            </w:ins>
          </w:p>
        </w:tc>
        <w:tc>
          <w:tcPr>
            <w:tcW w:w="0" w:type="dxa"/>
            <w:shd w:val="clear" w:color="auto" w:fill="DEEAF6"/>
          </w:tcPr>
          <w:p w14:paraId="2CC4893C"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332" w:author="ERCOT" w:date="2025-11-07T11:52:00Z" w16du:dateUtc="2025-11-07T17:52:00Z"/>
                <w:color w:val="000000"/>
              </w:rPr>
            </w:pPr>
            <w:ins w:id="333" w:author="ERCOT" w:date="2025-11-07T11:52:00Z" w16du:dateUtc="2025-11-07T17:52:00Z">
              <w:r w:rsidRPr="00602C0F">
                <w:rPr>
                  <w:color w:val="000000"/>
                </w:rPr>
                <w:t>2.0</w:t>
              </w:r>
            </w:ins>
          </w:p>
        </w:tc>
      </w:tr>
      <w:tr w:rsidR="00AC445F" w:rsidRPr="00D47768" w14:paraId="6C2DB96B" w14:textId="77777777" w:rsidTr="273D46FD">
        <w:trPr>
          <w:trHeight w:val="300"/>
          <w:jc w:val="center"/>
          <w:ins w:id="334"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tcPr>
          <w:p w14:paraId="24288545" w14:textId="77777777" w:rsidR="00AC445F" w:rsidRPr="00602C0F" w:rsidRDefault="00AC445F">
            <w:pPr>
              <w:jc w:val="center"/>
              <w:rPr>
                <w:ins w:id="335" w:author="ERCOT" w:date="2025-11-07T11:52:00Z" w16du:dateUtc="2025-11-07T17:52:00Z"/>
                <w:color w:val="000000"/>
              </w:rPr>
            </w:pPr>
            <w:ins w:id="336" w:author="ERCOT" w:date="2025-11-07T11:52:00Z" w16du:dateUtc="2025-11-07T17:52:00Z">
              <w:r w:rsidRPr="00602C0F">
                <w:rPr>
                  <w:color w:val="000000"/>
                </w:rPr>
                <w:t>0.50 ≤ V &lt; 0.80</w:t>
              </w:r>
            </w:ins>
          </w:p>
        </w:tc>
        <w:tc>
          <w:tcPr>
            <w:tcW w:w="0" w:type="dxa"/>
            <w:shd w:val="clear" w:color="auto" w:fill="DEEAF6"/>
          </w:tcPr>
          <w:p w14:paraId="418D7E29"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337" w:author="ERCOT" w:date="2025-11-07T11:52:00Z" w16du:dateUtc="2025-11-07T17:52:00Z"/>
                <w:color w:val="000000"/>
              </w:rPr>
            </w:pPr>
            <w:ins w:id="338" w:author="ERCOT" w:date="2025-11-07T11:52:00Z" w16du:dateUtc="2025-11-07T17:52:00Z">
              <w:r w:rsidRPr="00602C0F">
                <w:rPr>
                  <w:color w:val="000000"/>
                </w:rPr>
                <w:t>0.5</w:t>
              </w:r>
            </w:ins>
          </w:p>
        </w:tc>
      </w:tr>
      <w:tr w:rsidR="00AC445F" w:rsidRPr="00D47768" w14:paraId="39B88487" w14:textId="77777777" w:rsidTr="273D46FD">
        <w:trPr>
          <w:trHeight w:val="300"/>
          <w:jc w:val="center"/>
          <w:ins w:id="339"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tcPr>
          <w:p w14:paraId="312F2580" w14:textId="77777777" w:rsidR="00AC445F" w:rsidRPr="00602C0F" w:rsidRDefault="00AC445F">
            <w:pPr>
              <w:jc w:val="center"/>
              <w:rPr>
                <w:ins w:id="340" w:author="ERCOT" w:date="2025-11-07T11:52:00Z" w16du:dateUtc="2025-11-07T17:52:00Z"/>
                <w:color w:val="000000"/>
              </w:rPr>
            </w:pPr>
            <w:ins w:id="341" w:author="ERCOT" w:date="2025-11-07T11:52:00Z" w16du:dateUtc="2025-11-07T17:52:00Z">
              <w:r w:rsidRPr="00602C0F">
                <w:rPr>
                  <w:color w:val="000000"/>
                </w:rPr>
                <w:t>0.</w:t>
              </w:r>
              <w:r>
                <w:rPr>
                  <w:color w:val="000000"/>
                </w:rPr>
                <w:t>2</w:t>
              </w:r>
              <w:r w:rsidRPr="00602C0F">
                <w:rPr>
                  <w:color w:val="000000"/>
                </w:rPr>
                <w:t>0 ≤ V &lt; 0.</w:t>
              </w:r>
              <w:r>
                <w:rPr>
                  <w:color w:val="000000"/>
                </w:rPr>
                <w:t>5</w:t>
              </w:r>
              <w:r w:rsidRPr="00602C0F">
                <w:rPr>
                  <w:color w:val="000000"/>
                </w:rPr>
                <w:t>0</w:t>
              </w:r>
            </w:ins>
          </w:p>
        </w:tc>
        <w:tc>
          <w:tcPr>
            <w:tcW w:w="0" w:type="dxa"/>
            <w:shd w:val="clear" w:color="auto" w:fill="DEEAF6"/>
          </w:tcPr>
          <w:p w14:paraId="78BE5B11"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342" w:author="ERCOT" w:date="2025-11-07T11:52:00Z" w16du:dateUtc="2025-11-07T17:52:00Z"/>
                <w:color w:val="000000"/>
              </w:rPr>
            </w:pPr>
            <w:ins w:id="343" w:author="ERCOT" w:date="2025-11-07T11:52:00Z" w16du:dateUtc="2025-11-07T17:52:00Z">
              <w:r w:rsidRPr="00602C0F">
                <w:rPr>
                  <w:color w:val="000000"/>
                </w:rPr>
                <w:t>0.</w:t>
              </w:r>
              <w:r>
                <w:rPr>
                  <w:color w:val="000000"/>
                </w:rPr>
                <w:t>25</w:t>
              </w:r>
            </w:ins>
          </w:p>
        </w:tc>
      </w:tr>
      <w:tr w:rsidR="00AC445F" w:rsidRPr="00D47768" w14:paraId="3BC05295" w14:textId="77777777" w:rsidTr="273D46FD">
        <w:trPr>
          <w:trHeight w:val="300"/>
          <w:jc w:val="center"/>
          <w:ins w:id="344"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tcPr>
          <w:p w14:paraId="76C0F180" w14:textId="77777777" w:rsidR="00AC445F" w:rsidRPr="00602C0F" w:rsidRDefault="00AC445F">
            <w:pPr>
              <w:jc w:val="center"/>
              <w:rPr>
                <w:ins w:id="345" w:author="ERCOT" w:date="2025-11-07T11:52:00Z" w16du:dateUtc="2025-11-07T17:52:00Z"/>
                <w:color w:val="000000"/>
              </w:rPr>
            </w:pPr>
            <w:ins w:id="346" w:author="ERCOT" w:date="2025-11-07T11:52:00Z" w16du:dateUtc="2025-11-07T17:52:00Z">
              <w:r>
                <w:rPr>
                  <w:color w:val="000000"/>
                </w:rPr>
                <w:t>V &lt; 0.20</w:t>
              </w:r>
            </w:ins>
          </w:p>
        </w:tc>
        <w:tc>
          <w:tcPr>
            <w:tcW w:w="0" w:type="dxa"/>
            <w:shd w:val="clear" w:color="auto" w:fill="DEEAF6"/>
          </w:tcPr>
          <w:p w14:paraId="62FDC01F"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347" w:author="ERCOT" w:date="2025-11-07T11:52:00Z" w16du:dateUtc="2025-11-07T17:52:00Z"/>
                <w:color w:val="000000"/>
              </w:rPr>
            </w:pPr>
            <w:ins w:id="348" w:author="ERCOT" w:date="2025-11-07T11:52:00Z" w16du:dateUtc="2025-11-07T17:52:00Z">
              <w:r>
                <w:rPr>
                  <w:color w:val="000000"/>
                </w:rPr>
                <w:t>0.15</w:t>
              </w:r>
            </w:ins>
          </w:p>
        </w:tc>
      </w:tr>
    </w:tbl>
    <w:p w14:paraId="4445D5DC" w14:textId="7DB9F728" w:rsidR="00AC445F" w:rsidRDefault="00E518BA" w:rsidP="00E518BA">
      <w:pPr>
        <w:spacing w:before="240" w:after="240"/>
        <w:ind w:left="1440" w:hanging="720"/>
        <w:rPr>
          <w:ins w:id="349" w:author="ERCOT" w:date="2025-11-07T11:52:00Z" w16du:dateUtc="2025-11-07T17:52:00Z"/>
        </w:rPr>
      </w:pPr>
      <w:ins w:id="350" w:author="ERCOT" w:date="2025-12-18T12:18:00Z" w16du:dateUtc="2025-12-18T18:18:00Z">
        <w:r>
          <w:t>(a)</w:t>
        </w:r>
        <w:r>
          <w:tab/>
        </w:r>
      </w:ins>
      <w:ins w:id="351" w:author="ERCOT" w:date="2025-11-07T11:52:00Z" w16du:dateUtc="2025-11-07T17:52:00Z">
        <w:r w:rsidR="00AC445F">
          <w:t>When voltage at the Service Delivery Point or, if the LEL co-located with a Generation Resource or Energy Storage Resource, at the POIB, remains within the continuous operating range in Table A during a disturbance or exceeds 1.1 per unit and remains below 1.2 per unit for less than 2 seconds for an overvoltage condition, the LEL shall continue consuming active power from the grid at the pre-disturbance level during the disturbance.</w:t>
        </w:r>
      </w:ins>
    </w:p>
    <w:p w14:paraId="5D4604DD" w14:textId="20269A51" w:rsidR="00AC445F" w:rsidRDefault="00E518BA" w:rsidP="00E518BA">
      <w:pPr>
        <w:spacing w:after="240"/>
        <w:ind w:left="1440" w:hanging="720"/>
        <w:rPr>
          <w:ins w:id="352" w:author="ERCOT" w:date="2025-11-07T11:52:00Z" w16du:dateUtc="2025-11-07T17:52:00Z"/>
        </w:rPr>
      </w:pPr>
      <w:ins w:id="353" w:author="ERCOT" w:date="2025-12-18T12:17:00Z">
        <w:r>
          <w:t>(b)</w:t>
        </w:r>
        <w:r>
          <w:tab/>
        </w:r>
      </w:ins>
      <w:ins w:id="354" w:author="ERCOT" w:date="2025-11-07T11:52:00Z">
        <w:r w:rsidR="00AC445F">
          <w:t xml:space="preserve">When voltage at the Service Delivery Point or POIB falls below 0.9 per unit but remains above 0.8 per unit and then returns to above 0.9 per unit within 2 seconds, the LEL shall continue consuming active power from the grid during the low voltage condition. In such cases, the LEL may reduce its active power consumption proportional to the voltage drop but shall return to 90% of its pre-disturbance consumption level from the grid within </w:t>
        </w:r>
      </w:ins>
      <w:ins w:id="355" w:author="ERCOT 013026" w:date="2026-01-26T16:06:00Z">
        <w:r w:rsidR="1795AD7B">
          <w:t>two</w:t>
        </w:r>
      </w:ins>
      <w:ins w:id="356" w:author="ERCOT" w:date="2025-11-07T11:52:00Z">
        <w:del w:id="357" w:author="ERCOT 013026" w:date="2026-01-26T16:06:00Z">
          <w:r w:rsidDel="00AC445F">
            <w:delText>one</w:delText>
          </w:r>
        </w:del>
        <w:r w:rsidR="00AC445F">
          <w:t xml:space="preserve"> second</w:t>
        </w:r>
      </w:ins>
      <w:ins w:id="358" w:author="ERCOT 013026" w:date="2026-01-26T16:06:00Z">
        <w:r w:rsidR="0BF3FB98">
          <w:t>s</w:t>
        </w:r>
      </w:ins>
      <w:ins w:id="359" w:author="ERCOT" w:date="2025-11-07T11:52:00Z">
        <w:r w:rsidR="00AC445F">
          <w:t xml:space="preserve"> of voltage at the Service Delivery Point or POIB returning to above 0.9 per unit.</w:t>
        </w:r>
      </w:ins>
    </w:p>
    <w:p w14:paraId="367379F2" w14:textId="69D64237" w:rsidR="00AC445F" w:rsidRDefault="00E518BA" w:rsidP="00E518BA">
      <w:pPr>
        <w:spacing w:after="240"/>
        <w:ind w:left="1440" w:hanging="720"/>
        <w:rPr>
          <w:ins w:id="360" w:author="ERCOT" w:date="2025-11-07T11:52:00Z" w16du:dateUtc="2025-11-07T17:52:00Z"/>
        </w:rPr>
      </w:pPr>
      <w:ins w:id="361" w:author="ERCOT" w:date="2025-12-18T12:17:00Z">
        <w:r>
          <w:t>(c)</w:t>
        </w:r>
        <w:r>
          <w:tab/>
        </w:r>
      </w:ins>
      <w:ins w:id="362" w:author="ERCOT" w:date="2025-11-07T11:52:00Z">
        <w:r w:rsidR="00AC445F">
          <w:t xml:space="preserve">For any voltage condition at the Service Delivery Point or POIB that an LEL is required to ride-through and involves a voltage condition below 0.8 per unit, the </w:t>
        </w:r>
        <w:r w:rsidR="00AC445F">
          <w:lastRenderedPageBreak/>
          <w:t xml:space="preserve">LEL may decrease active power consumption from the grid but shall return to at least 90% of its pre-disturbance consumption level from the grid within </w:t>
        </w:r>
      </w:ins>
      <w:ins w:id="363" w:author="ERCOT 013026" w:date="2026-01-26T16:07:00Z">
        <w:r w:rsidR="7F887AE0">
          <w:t>two</w:t>
        </w:r>
      </w:ins>
      <w:ins w:id="364" w:author="ERCOT" w:date="2025-11-07T11:52:00Z">
        <w:del w:id="365" w:author="ERCOT 013026" w:date="2026-01-26T16:07:00Z">
          <w:r w:rsidDel="00AC445F">
            <w:delText>one</w:delText>
          </w:r>
        </w:del>
        <w:r w:rsidR="00AC445F">
          <w:t xml:space="preserve"> second</w:t>
        </w:r>
      </w:ins>
      <w:ins w:id="366" w:author="ERCOT 013026" w:date="2026-01-26T16:07:00Z">
        <w:r w:rsidR="4EDA294E">
          <w:t>s</w:t>
        </w:r>
      </w:ins>
      <w:ins w:id="367" w:author="ERCOT" w:date="2025-11-07T11:52:00Z">
        <w:r w:rsidR="00AC445F">
          <w:t xml:space="preserve"> of voltage at the Service Delivery Point or POIB returning to above 0.90 per unit. Additional performance requirements for the allowable reduction of consumption in active power when voltage drops below 0.8 per unit are defined as follows:</w:t>
        </w:r>
      </w:ins>
    </w:p>
    <w:p w14:paraId="0B93C737" w14:textId="073DF28F" w:rsidR="00AC445F" w:rsidRDefault="00E518BA" w:rsidP="00E518BA">
      <w:pPr>
        <w:spacing w:after="240"/>
        <w:ind w:left="2160" w:hanging="720"/>
        <w:rPr>
          <w:ins w:id="368" w:author="ERCOT" w:date="2025-11-07T11:52:00Z" w16du:dateUtc="2025-11-07T17:52:00Z"/>
        </w:rPr>
      </w:pPr>
      <w:ins w:id="369" w:author="ERCOT" w:date="2025-12-18T12:18:00Z" w16du:dateUtc="2025-12-18T18:18:00Z">
        <w:r>
          <w:t>(i)</w:t>
        </w:r>
        <w:r>
          <w:tab/>
        </w:r>
      </w:ins>
      <w:ins w:id="370" w:author="ERCOT" w:date="2025-11-07T11:52:00Z" w16du:dateUtc="2025-11-07T17:52:00Z">
        <w:r w:rsidR="00AC445F">
          <w:t xml:space="preserve">For any LEL that satisfies the requirements in </w:t>
        </w:r>
      </w:ins>
      <w:ins w:id="371" w:author="ERCOT 013026" w:date="2026-01-28T11:55:00Z" w16du:dateUtc="2026-01-28T17:55:00Z">
        <w:r w:rsidR="00456453">
          <w:t xml:space="preserve">Planning Guide Section </w:t>
        </w:r>
        <w:r w:rsidR="00C34634">
          <w:t>9.5</w:t>
        </w:r>
      </w:ins>
      <w:ins w:id="372" w:author="ERCOT 013026" w:date="2026-01-30T09:53:00Z" w16du:dateUtc="2026-01-30T15:53:00Z">
        <w:r w:rsidR="00D21416">
          <w:t xml:space="preserve">, </w:t>
        </w:r>
        <w:r w:rsidR="00D21416" w:rsidRPr="00D21416">
          <w:t>Interconnection Agreements and Responsibilities</w:t>
        </w:r>
        <w:r w:rsidR="00D21416">
          <w:t>,</w:t>
        </w:r>
      </w:ins>
      <w:ins w:id="373" w:author="ERCOT" w:date="2025-11-13T18:24:00Z" w16du:dateUtc="2025-11-14T00:24:00Z">
        <w:del w:id="374" w:author="ERCOT 013026" w:date="2026-01-28T11:55:00Z" w16du:dateUtc="2026-01-28T17:55:00Z">
          <w:r w:rsidR="00AC445F" w:rsidDel="0089272D">
            <w:delText xml:space="preserve">paragraph </w:delText>
          </w:r>
        </w:del>
      </w:ins>
      <w:ins w:id="375" w:author="ERCOT" w:date="2025-11-07T11:52:00Z" w16du:dateUtc="2025-11-07T17:52:00Z">
        <w:del w:id="376" w:author="ERCOT 013026" w:date="2026-01-28T11:55:00Z" w16du:dateUtc="2026-01-28T17:55:00Z">
          <w:r w:rsidR="00AC445F" w:rsidDel="0089272D">
            <w:delText>(1)(b)</w:delText>
          </w:r>
        </w:del>
      </w:ins>
      <w:ins w:id="377" w:author="ERCOT" w:date="2025-11-13T18:24:00Z" w16du:dateUtc="2025-11-14T00:24:00Z">
        <w:del w:id="378" w:author="ERCOT 013026" w:date="2026-01-28T11:55:00Z" w16du:dateUtc="2026-01-28T17:55:00Z">
          <w:r w:rsidR="00AC445F" w:rsidDel="0089272D">
            <w:delText xml:space="preserve"> above</w:delText>
          </w:r>
        </w:del>
      </w:ins>
      <w:ins w:id="379" w:author="ERCOT" w:date="2025-11-07T11:52:00Z" w16du:dateUtc="2025-11-07T17:52:00Z">
        <w:r w:rsidR="00AC445F">
          <w:t xml:space="preserve"> after </w:t>
        </w:r>
        <w:r w:rsidR="00AC445F" w:rsidRPr="00C77315">
          <w:t>November 1</w:t>
        </w:r>
        <w:r w:rsidR="00AC445F">
          <w:t>4</w:t>
        </w:r>
        <w:r w:rsidR="00AC445F" w:rsidRPr="00C77315">
          <w:t>, 2025 but on or before January 1, 2028</w:t>
        </w:r>
        <w:r w:rsidR="00AC445F">
          <w:t xml:space="preserve">, if the LEL needs to temporarily reduce active power consumption from the grid to allow the facility to ride through the voltage disturbance in accordance with the performance requirements defined in paragraph (c) above, that reduction in active power shall be proportional to the voltage drop for any voltage between 0.8 and 0.5 per unit at the Service Delivery Point or POIB, if capable. </w:t>
        </w:r>
      </w:ins>
      <w:ins w:id="380" w:author="ERCOT" w:date="2025-11-13T18:24:00Z" w16du:dateUtc="2025-11-14T00:24:00Z">
        <w:r w:rsidR="00AC445F">
          <w:t xml:space="preserve"> </w:t>
        </w:r>
      </w:ins>
      <w:ins w:id="381" w:author="ERCOT" w:date="2025-11-07T11:52:00Z" w16du:dateUtc="2025-11-07T17:52:00Z">
        <w:r w:rsidR="00AC445F">
          <w:t>The LEL may reduce active power consumption as much as needed for voltage drops below 0.5 per unit.</w:t>
        </w:r>
      </w:ins>
      <w:ins w:id="382" w:author="ERCOT" w:date="2025-11-13T18:24:00Z" w16du:dateUtc="2025-11-14T00:24:00Z">
        <w:r w:rsidR="00AC445F">
          <w:t xml:space="preserve"> </w:t>
        </w:r>
      </w:ins>
      <w:ins w:id="383" w:author="ERCOT" w:date="2025-11-07T11:52:00Z" w16du:dateUtc="2025-11-07T17:52:00Z">
        <w:r w:rsidR="00AC445F">
          <w:t xml:space="preserve"> If the LEL equipment is not capable of the performance described above, then the LEL may reduce active power consumption as much as necessary to remain connected to the grid but shall return to pre-disturbance consumption as defined in paragraph (c)</w:t>
        </w:r>
      </w:ins>
      <w:ins w:id="384" w:author="ERCOT" w:date="2025-11-13T18:24:00Z" w16du:dateUtc="2025-11-14T00:24:00Z">
        <w:r w:rsidR="00AC445F">
          <w:t xml:space="preserve"> above</w:t>
        </w:r>
      </w:ins>
      <w:ins w:id="385" w:author="ERCOT" w:date="2025-11-07T11:52:00Z" w16du:dateUtc="2025-11-07T17:52:00Z">
        <w:r w:rsidR="00AC445F">
          <w:t>.</w:t>
        </w:r>
      </w:ins>
    </w:p>
    <w:p w14:paraId="37F94019" w14:textId="4F17D458" w:rsidR="00AC445F" w:rsidRPr="008950BD" w:rsidRDefault="00E518BA" w:rsidP="00E518BA">
      <w:pPr>
        <w:spacing w:after="240"/>
        <w:ind w:left="2160" w:hanging="720"/>
        <w:rPr>
          <w:ins w:id="386" w:author="ERCOT" w:date="2025-11-07T11:52:00Z" w16du:dateUtc="2025-11-07T17:52:00Z"/>
        </w:rPr>
      </w:pPr>
      <w:ins w:id="387" w:author="ERCOT" w:date="2025-12-18T12:19:00Z" w16du:dateUtc="2025-12-18T18:19:00Z">
        <w:r>
          <w:t>(ii)</w:t>
        </w:r>
        <w:r>
          <w:tab/>
        </w:r>
      </w:ins>
      <w:ins w:id="388" w:author="ERCOT" w:date="2025-11-07T11:52:00Z" w16du:dateUtc="2025-11-07T17:52:00Z">
        <w:r w:rsidR="00AC445F">
          <w:t xml:space="preserve">For any LEL that satisfies the requirements in </w:t>
        </w:r>
      </w:ins>
      <w:ins w:id="389" w:author="ERCOT 013026" w:date="2026-01-28T11:56:00Z" w16du:dateUtc="2026-01-28T17:56:00Z">
        <w:r w:rsidR="00B4193D">
          <w:t xml:space="preserve">Planning Guide Section </w:t>
        </w:r>
        <w:r w:rsidR="00AC53B9">
          <w:t>9.5</w:t>
        </w:r>
      </w:ins>
      <w:ins w:id="390" w:author="ERCOT" w:date="2025-11-13T18:24:00Z" w16du:dateUtc="2025-11-14T00:24:00Z">
        <w:del w:id="391" w:author="ERCOT 013026" w:date="2026-01-28T11:56:00Z" w16du:dateUtc="2026-01-28T17:56:00Z">
          <w:r w:rsidR="00AC445F" w:rsidDel="00AC53B9">
            <w:delText xml:space="preserve">paragraph </w:delText>
          </w:r>
        </w:del>
      </w:ins>
      <w:ins w:id="392" w:author="ERCOT" w:date="2025-11-07T11:52:00Z" w16du:dateUtc="2025-11-07T17:52:00Z">
        <w:del w:id="393" w:author="ERCOT 013026" w:date="2026-01-28T11:56:00Z" w16du:dateUtc="2026-01-28T17:56:00Z">
          <w:r w:rsidR="00AC445F" w:rsidDel="00AC53B9">
            <w:delText>(1)(b)</w:delText>
          </w:r>
        </w:del>
      </w:ins>
      <w:ins w:id="394" w:author="ERCOT" w:date="2025-11-13T18:24:00Z" w16du:dateUtc="2025-11-14T00:24:00Z">
        <w:del w:id="395" w:author="ERCOT 013026" w:date="2026-01-28T11:56:00Z" w16du:dateUtc="2026-01-28T17:56:00Z">
          <w:r w:rsidR="00AC445F" w:rsidDel="00AC53B9">
            <w:delText xml:space="preserve"> above</w:delText>
          </w:r>
        </w:del>
      </w:ins>
      <w:ins w:id="396" w:author="ERCOT 013026" w:date="2026-01-28T11:56:00Z" w16du:dateUtc="2026-01-28T17:56:00Z">
        <w:r w:rsidR="00AC53B9">
          <w:t xml:space="preserve"> </w:t>
        </w:r>
      </w:ins>
      <w:ins w:id="397" w:author="ERCOT" w:date="2025-11-07T11:52:00Z" w16du:dateUtc="2025-11-07T17:52:00Z">
        <w:del w:id="398" w:author="ERCOT 013026" w:date="2026-01-28T11:56:00Z" w16du:dateUtc="2026-01-28T17:56:00Z">
          <w:r w:rsidR="00AC445F" w:rsidDel="00AC53B9">
            <w:delText xml:space="preserve"> </w:delText>
          </w:r>
        </w:del>
        <w:r w:rsidR="00AC445F">
          <w:t>after January 1, 2028, the LEL shall continue consuming active power from the grid when the voltage at the Service Delivery Point or POIB is between 0.8 and 0.5 per unit but may temporarily reduce active power consumption from the grid proportional to the voltage drop. When the voltage at the Service Delivery Point or POIB is below 0.5 per unit, the LEL may reduce active power consumption as needed to allow the facility to ride through the voltage disturbance in accordance with the performance requirements defined in paragraph (c) above.</w:t>
        </w:r>
      </w:ins>
    </w:p>
    <w:p w14:paraId="1D618B6B" w14:textId="0801D5D8" w:rsidR="00AC445F" w:rsidRPr="00E518BA" w:rsidRDefault="00E518BA" w:rsidP="00E518BA">
      <w:pPr>
        <w:spacing w:after="240"/>
        <w:ind w:left="1440" w:hanging="720"/>
        <w:rPr>
          <w:ins w:id="399" w:author="ERCOT" w:date="2025-11-07T11:52:00Z" w16du:dateUtc="2025-11-07T17:52:00Z"/>
          <w:iCs/>
          <w:szCs w:val="20"/>
        </w:rPr>
      </w:pPr>
      <w:ins w:id="400" w:author="ERCOT" w:date="2025-12-18T12:17:00Z" w16du:dateUtc="2025-12-18T18:17:00Z">
        <w:r>
          <w:t>(d)</w:t>
        </w:r>
        <w:r>
          <w:tab/>
        </w:r>
      </w:ins>
      <w:ins w:id="401" w:author="ERCOT" w:date="2025-11-07T11:52:00Z" w16du:dateUtc="2025-11-07T17:52:00Z">
        <w:r w:rsidR="00AC445F">
          <w:t>When a voltage disturbance causes the voltage at the Service Delivery Point or POIB to drop outside the continuous operating range in Table A of paragraph (</w:t>
        </w:r>
        <w:del w:id="402" w:author="ERCOT 013026" w:date="2026-01-28T09:46:00Z" w16du:dateUtc="2026-01-28T15:46:00Z">
          <w:r w:rsidR="00AC445F" w:rsidDel="0064452B">
            <w:delText>2</w:delText>
          </w:r>
        </w:del>
      </w:ins>
      <w:ins w:id="403" w:author="ERCOT 013026" w:date="2026-01-28T09:46:00Z" w16du:dateUtc="2026-01-28T15:46:00Z">
        <w:r w:rsidR="0064452B">
          <w:t>3</w:t>
        </w:r>
      </w:ins>
      <w:ins w:id="404" w:author="ERCOT" w:date="2025-11-07T11:52:00Z" w16du:dateUtc="2025-11-07T17:52:00Z">
        <w:r w:rsidR="00AC445F">
          <w:t>) above, an LEL shall not consume electric current during the disturbance at a level that exceeds 125% of its maximum electric current consumption during normal operations.</w:t>
        </w:r>
      </w:ins>
    </w:p>
    <w:p w14:paraId="23BE442A" w14:textId="7D3D0EBD" w:rsidR="00E518BA" w:rsidRDefault="00E518BA" w:rsidP="00E518BA">
      <w:pPr>
        <w:pStyle w:val="ListParagraph"/>
        <w:spacing w:after="240"/>
        <w:ind w:left="1440" w:hanging="720"/>
        <w:contextualSpacing w:val="0"/>
        <w:rPr>
          <w:ins w:id="405" w:author="Tesla 121825" w:date="2025-12-18T12:19:00Z" w16du:dateUtc="2025-12-18T18:19:00Z"/>
        </w:rPr>
      </w:pPr>
      <w:bookmarkStart w:id="406" w:name="_Hlk216952621"/>
      <w:ins w:id="407" w:author="Tesla 121825" w:date="2025-12-18T12:19:00Z">
        <w:r>
          <w:t>(e)</w:t>
        </w:r>
        <w:r>
          <w:tab/>
          <w:t>For voltage deviations outside the continuous operating range specified in Table A of paragraph (</w:t>
        </w:r>
        <w:del w:id="408" w:author="ERCOT 013026" w:date="2026-01-28T09:46:00Z" w16du:dateUtc="2026-01-28T15:46:00Z">
          <w:r w:rsidDel="00363AB6">
            <w:delText>2</w:delText>
          </w:r>
        </w:del>
      </w:ins>
      <w:ins w:id="409" w:author="ERCOT 013026" w:date="2026-01-28T09:46:00Z" w16du:dateUtc="2026-01-28T15:46:00Z">
        <w:r w:rsidR="00363AB6">
          <w:t>3</w:t>
        </w:r>
      </w:ins>
      <w:ins w:id="410" w:author="Tesla 121825" w:date="2025-12-18T12:19:00Z">
        <w:r>
          <w:t>)</w:t>
        </w:r>
      </w:ins>
      <w:ins w:id="411" w:author="Tesla 121825" w:date="2025-12-18T12:20:00Z">
        <w:r>
          <w:t xml:space="preserve"> above</w:t>
        </w:r>
      </w:ins>
      <w:ins w:id="412" w:author="Tesla 121825" w:date="2025-12-18T12:19:00Z">
        <w:r>
          <w:t>, a</w:t>
        </w:r>
      </w:ins>
      <w:ins w:id="413" w:author="Tesla 121825" w:date="2025-12-18T12:20:00Z">
        <w:r>
          <w:t>n</w:t>
        </w:r>
      </w:ins>
      <w:ins w:id="414" w:author="Tesla 121825" w:date="2025-12-18T12:19:00Z">
        <w:r>
          <w:t xml:space="preserve"> LEL may implement load-transfer or control stabilization </w:t>
        </w:r>
      </w:ins>
      <w:ins w:id="415" w:author="ERCOT 013026" w:date="2026-01-26T10:33:00Z" w16du:dateUtc="2026-01-26T16:33:00Z">
        <w:r w:rsidR="00E65D3E">
          <w:t>scheme</w:t>
        </w:r>
      </w:ins>
      <w:ins w:id="416" w:author="Tesla 121825" w:date="2025-12-18T12:19:00Z">
        <w:del w:id="417" w:author="ERCOT 013026" w:date="2026-01-26T10:33:00Z" w16du:dateUtc="2026-01-26T16:33:00Z">
          <w:r w:rsidDel="00E65D3E">
            <w:delText>interval</w:delText>
          </w:r>
        </w:del>
        <w:r>
          <w:t xml:space="preserve"> </w:t>
        </w:r>
      </w:ins>
      <w:ins w:id="418" w:author="ERCOT 013026" w:date="2026-01-14T14:41:00Z">
        <w:r w:rsidR="00691323">
          <w:t xml:space="preserve">such that the LEL facility returns to at least 90% of its pre-disturbance consumption </w:t>
        </w:r>
      </w:ins>
      <w:ins w:id="419" w:author="ERCOT 013026" w:date="2026-01-15T09:43:00Z">
        <w:r w:rsidR="00702DD9">
          <w:t xml:space="preserve">level </w:t>
        </w:r>
      </w:ins>
      <w:ins w:id="420" w:author="ERCOT 013026" w:date="2026-01-14T14:41:00Z">
        <w:r w:rsidR="00691323">
          <w:t xml:space="preserve">within </w:t>
        </w:r>
      </w:ins>
      <w:ins w:id="421" w:author="ERCOT 013026" w:date="2026-01-26T16:07:00Z">
        <w:r w:rsidR="42E7A003">
          <w:t>two</w:t>
        </w:r>
      </w:ins>
      <w:ins w:id="422" w:author="ERCOT 013026" w:date="2026-01-14T14:41:00Z">
        <w:r w:rsidR="00691323">
          <w:t xml:space="preserve"> second</w:t>
        </w:r>
      </w:ins>
      <w:ins w:id="423" w:author="ERCOT 013026" w:date="2026-01-26T16:07:00Z">
        <w:r w:rsidR="116B20F0">
          <w:t>s</w:t>
        </w:r>
      </w:ins>
      <w:ins w:id="424" w:author="ERCOT 013026" w:date="2026-01-14T14:41:00Z">
        <w:r w:rsidR="00691323">
          <w:t>, as measured from the LEL’s Service Delivery Point or POIB</w:t>
        </w:r>
      </w:ins>
      <w:ins w:id="425" w:author="Tesla 121825" w:date="2025-12-18T12:19:00Z">
        <w:del w:id="426" w:author="ERCOT 013026" w:date="2026-01-14T14:41:00Z">
          <w:r w:rsidDel="00E518BA">
            <w:delText>for a duration of up to 250 milliseconds</w:delText>
          </w:r>
        </w:del>
        <w:r>
          <w:t>.</w:t>
        </w:r>
      </w:ins>
    </w:p>
    <w:p w14:paraId="0CE3C837" w14:textId="77777777" w:rsidR="00E518BA" w:rsidRPr="005C697B" w:rsidRDefault="00E518BA" w:rsidP="00E518BA">
      <w:pPr>
        <w:pStyle w:val="ListParagraph"/>
        <w:spacing w:after="240"/>
        <w:ind w:left="2160" w:hanging="720"/>
        <w:contextualSpacing w:val="0"/>
        <w:rPr>
          <w:ins w:id="427" w:author="Tesla 121825" w:date="2025-12-18T12:19:00Z" w16du:dateUtc="2025-12-18T18:19:00Z"/>
        </w:rPr>
      </w:pPr>
      <w:ins w:id="428" w:author="Tesla 121825" w:date="2025-12-18T12:19:00Z" w16du:dateUtc="2025-12-18T18:19:00Z">
        <w:r>
          <w:lastRenderedPageBreak/>
          <w:t>(i)</w:t>
        </w:r>
        <w:r>
          <w:tab/>
          <w:t>For LELs composed of multiple internal devices, one load-transfer or control action per disturbance event per individual device shall be permitted.</w:t>
        </w:r>
      </w:ins>
    </w:p>
    <w:bookmarkEnd w:id="406"/>
    <w:p w14:paraId="422E47A3" w14:textId="752DD838" w:rsidR="00AC445F" w:rsidRDefault="00AC445F" w:rsidP="00AC445F">
      <w:pPr>
        <w:spacing w:after="240"/>
        <w:ind w:left="720" w:hanging="720"/>
        <w:rPr>
          <w:ins w:id="429" w:author="ERCOT" w:date="2025-11-07T11:52:00Z" w16du:dateUtc="2025-11-07T17:52:00Z"/>
          <w:iCs/>
          <w:szCs w:val="20"/>
        </w:rPr>
      </w:pPr>
      <w:ins w:id="430" w:author="ERCOT" w:date="2025-11-07T11:52:00Z" w16du:dateUtc="2025-11-07T17:52:00Z">
        <w:r w:rsidRPr="00D47768">
          <w:rPr>
            <w:iCs/>
            <w:szCs w:val="20"/>
          </w:rPr>
          <w:t>(</w:t>
        </w:r>
      </w:ins>
      <w:ins w:id="431" w:author="ERCOT 013026" w:date="2026-01-14T14:40:00Z" w16du:dateUtc="2026-01-14T20:40:00Z">
        <w:r w:rsidR="00691323">
          <w:rPr>
            <w:iCs/>
            <w:szCs w:val="20"/>
          </w:rPr>
          <w:t>4</w:t>
        </w:r>
      </w:ins>
      <w:ins w:id="432" w:author="ERCOT" w:date="2025-11-07T11:52:00Z" w16du:dateUtc="2025-11-07T17:52:00Z">
        <w:del w:id="433" w:author="ERCOT 013026" w:date="2026-01-14T14:40:00Z" w16du:dateUtc="2026-01-14T20:40:00Z">
          <w:r w:rsidDel="00691323">
            <w:rPr>
              <w:iCs/>
              <w:szCs w:val="20"/>
            </w:rPr>
            <w:delText>3</w:delText>
          </w:r>
        </w:del>
        <w:r w:rsidRPr="00D47768">
          <w:rPr>
            <w:iCs/>
            <w:szCs w:val="20"/>
          </w:rPr>
          <w:t>)</w:t>
        </w:r>
        <w:r w:rsidRPr="00D47768">
          <w:rPr>
            <w:iCs/>
            <w:szCs w:val="20"/>
          </w:rPr>
          <w:tab/>
          <w:t>Nothing in paragraph (</w:t>
        </w:r>
        <w:del w:id="434" w:author="ERCOT 013026" w:date="2026-01-28T09:46:00Z" w16du:dateUtc="2026-01-28T15:46:00Z">
          <w:r w:rsidDel="00363AB6">
            <w:rPr>
              <w:iCs/>
              <w:szCs w:val="20"/>
            </w:rPr>
            <w:delText>2</w:delText>
          </w:r>
        </w:del>
      </w:ins>
      <w:ins w:id="435" w:author="ERCOT 013026" w:date="2026-01-28T09:46:00Z" w16du:dateUtc="2026-01-28T15:46:00Z">
        <w:r w:rsidR="00363AB6">
          <w:rPr>
            <w:iCs/>
            <w:szCs w:val="20"/>
          </w:rPr>
          <w:t>3</w:t>
        </w:r>
      </w:ins>
      <w:ins w:id="436" w:author="ERCOT" w:date="2025-11-07T11:52:00Z" w16du:dateUtc="2025-11-07T17:52:00Z">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to trip</w:t>
        </w:r>
        <w:r>
          <w:rPr>
            <w:iCs/>
            <w:szCs w:val="20"/>
          </w:rPr>
          <w:t xml:space="preserve"> or transfer load to backup generation</w:t>
        </w:r>
        <w:r w:rsidRPr="00D47768">
          <w:rPr>
            <w:iCs/>
            <w:szCs w:val="20"/>
          </w:rPr>
          <w:t xml:space="preserve">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ins>
    </w:p>
    <w:p w14:paraId="047F01CC" w14:textId="1A3A3BAC" w:rsidR="00AC445F" w:rsidRDefault="00AC445F" w:rsidP="00AC445F">
      <w:pPr>
        <w:spacing w:after="240"/>
        <w:ind w:left="720" w:hanging="720"/>
        <w:rPr>
          <w:ins w:id="437" w:author="ERCOT" w:date="2025-11-07T11:52:00Z" w16du:dateUtc="2025-11-07T17:52:00Z"/>
          <w:iCs/>
          <w:szCs w:val="20"/>
        </w:rPr>
      </w:pPr>
      <w:ins w:id="438" w:author="ERCOT" w:date="2025-11-07T11:52:00Z" w16du:dateUtc="2025-11-07T17:52:00Z">
        <w:r>
          <w:rPr>
            <w:iCs/>
            <w:szCs w:val="20"/>
          </w:rPr>
          <w:t>(</w:t>
        </w:r>
      </w:ins>
      <w:ins w:id="439" w:author="ERCOT 013026" w:date="2026-01-14T14:40:00Z" w16du:dateUtc="2026-01-14T20:40:00Z">
        <w:r w:rsidR="00691323">
          <w:rPr>
            <w:iCs/>
            <w:szCs w:val="20"/>
          </w:rPr>
          <w:t>5</w:t>
        </w:r>
      </w:ins>
      <w:ins w:id="440" w:author="ERCOT" w:date="2025-11-07T11:52:00Z" w16du:dateUtc="2025-11-07T17:52:00Z">
        <w:del w:id="441" w:author="ERCOT 013026" w:date="2026-01-14T14:40:00Z" w16du:dateUtc="2026-01-14T20:40:00Z">
          <w:r w:rsidDel="00691323">
            <w:rPr>
              <w:iCs/>
              <w:szCs w:val="20"/>
            </w:rPr>
            <w:delText>4</w:delText>
          </w:r>
        </w:del>
        <w:r>
          <w:rPr>
            <w:iCs/>
            <w:szCs w:val="20"/>
          </w:rPr>
          <w:t>)</w:t>
        </w:r>
        <w:r>
          <w:rPr>
            <w:iCs/>
            <w:szCs w:val="20"/>
          </w:rPr>
          <w:tab/>
          <w:t>If installed and activated to trip or transfer the LEL, all protection systems (including but not limited to protection for over-/under-voltage) shall enable the LEL to ride-through voltage conditions beyond those defined in paragraph (</w:t>
        </w:r>
        <w:del w:id="442" w:author="ERCOT 013026" w:date="2026-01-28T09:46:00Z" w16du:dateUtc="2026-01-28T15:46:00Z">
          <w:r w:rsidDel="00363AB6">
            <w:rPr>
              <w:iCs/>
              <w:szCs w:val="20"/>
            </w:rPr>
            <w:delText>2</w:delText>
          </w:r>
        </w:del>
      </w:ins>
      <w:ins w:id="443" w:author="ERCOT 013026" w:date="2026-01-28T09:46:00Z" w16du:dateUtc="2026-01-28T15:46:00Z">
        <w:r w:rsidR="00363AB6">
          <w:rPr>
            <w:iCs/>
            <w:szCs w:val="20"/>
          </w:rPr>
          <w:t>3</w:t>
        </w:r>
      </w:ins>
      <w:ins w:id="444" w:author="ERCOT" w:date="2025-11-07T11:52:00Z" w16du:dateUtc="2025-11-07T17:52:00Z">
        <w:r>
          <w:rPr>
            <w:iCs/>
            <w:szCs w:val="20"/>
          </w:rPr>
          <w:t>) above to the maximum level the equipment allows.</w:t>
        </w:r>
      </w:ins>
    </w:p>
    <w:p w14:paraId="1774B0D3" w14:textId="2BB44936" w:rsidR="00AC445F" w:rsidRPr="00FF0E5C" w:rsidRDefault="00AC445F" w:rsidP="00AC445F">
      <w:pPr>
        <w:keepNext/>
        <w:spacing w:after="240"/>
        <w:ind w:left="720" w:hanging="720"/>
        <w:rPr>
          <w:ins w:id="445" w:author="ERCOT" w:date="2025-11-07T11:52:00Z" w16du:dateUtc="2025-11-07T17:52:00Z"/>
          <w:rStyle w:val="eop"/>
          <w:color w:val="000000"/>
        </w:rPr>
      </w:pPr>
      <w:ins w:id="446" w:author="ERCOT" w:date="2025-11-07T11:52:00Z" w16du:dateUtc="2025-11-07T17:52:00Z">
        <w:r>
          <w:t>(</w:t>
        </w:r>
      </w:ins>
      <w:ins w:id="447" w:author="ERCOT 013026" w:date="2026-01-14T14:40:00Z" w16du:dateUtc="2026-01-14T20:40:00Z">
        <w:r w:rsidR="00691323">
          <w:t>6</w:t>
        </w:r>
      </w:ins>
      <w:ins w:id="448" w:author="ERCOT" w:date="2025-11-07T11:52:00Z" w16du:dateUtc="2025-11-07T17:52:00Z">
        <w:del w:id="449" w:author="ERCOT 013026" w:date="2026-01-14T14:40:00Z" w16du:dateUtc="2026-01-14T20:40:00Z">
          <w:r w:rsidDel="00691323">
            <w:delText>5</w:delText>
          </w:r>
        </w:del>
        <w:r>
          <w:t>)</w:t>
        </w:r>
        <w:r>
          <w:tab/>
          <w:t>If instantaneous over-current or over-voltage protection systems are installed and activated to trip or transfer the LEL, they shall use filtered quantities or time delays to prevent misoperation while providing the desired equipment protection.  Any alternating current instantaneous over-voltage protection that could disrupt the LEL power consumption shall use a measurement window of at least one cycle of fundamental frequency.</w:t>
        </w:r>
      </w:ins>
    </w:p>
    <w:p w14:paraId="72B04D97" w14:textId="54420774" w:rsidR="00AC445F" w:rsidRPr="00FF0E5C" w:rsidRDefault="00AC445F" w:rsidP="00AC445F">
      <w:pPr>
        <w:keepNext/>
        <w:spacing w:after="240"/>
        <w:ind w:left="720" w:hanging="720"/>
        <w:rPr>
          <w:ins w:id="450" w:author="ERCOT" w:date="2025-11-07T11:52:00Z" w16du:dateUtc="2025-11-07T17:52:00Z"/>
          <w:rStyle w:val="eop"/>
          <w:color w:val="000000"/>
        </w:rPr>
      </w:pPr>
      <w:ins w:id="451" w:author="ERCOT" w:date="2025-11-07T11:52:00Z" w16du:dateUtc="2025-11-07T17:52:00Z">
        <w:r w:rsidRPr="00FF0E5C">
          <w:rPr>
            <w:rStyle w:val="eop"/>
            <w:color w:val="000000"/>
          </w:rPr>
          <w:t>(</w:t>
        </w:r>
      </w:ins>
      <w:ins w:id="452" w:author="ERCOT 013026" w:date="2026-01-14T14:41:00Z" w16du:dateUtc="2026-01-14T20:41:00Z">
        <w:r w:rsidR="00691323">
          <w:rPr>
            <w:rStyle w:val="eop"/>
            <w:color w:val="000000"/>
          </w:rPr>
          <w:t>7</w:t>
        </w:r>
      </w:ins>
      <w:ins w:id="453" w:author="ERCOT" w:date="2025-11-07T11:52:00Z" w16du:dateUtc="2025-11-07T17:52:00Z">
        <w:del w:id="454" w:author="ERCOT 013026" w:date="2026-01-14T14:41:00Z" w16du:dateUtc="2026-01-14T20:41:00Z">
          <w:r w:rsidDel="00691323">
            <w:rPr>
              <w:rStyle w:val="eop"/>
              <w:color w:val="000000"/>
            </w:rPr>
            <w:delText>6</w:delText>
          </w:r>
        </w:del>
        <w:r w:rsidRPr="00FF0E5C">
          <w:rPr>
            <w:rStyle w:val="eop"/>
            <w:color w:val="000000"/>
          </w:rPr>
          <w:t>)</w:t>
        </w:r>
        <w:r>
          <w:tab/>
          <w:t xml:space="preserve">An </w:t>
        </w:r>
        <w:r>
          <w:rPr>
            <w:rStyle w:val="eop"/>
            <w:color w:val="000000"/>
          </w:rPr>
          <w:t>LEL</w:t>
        </w:r>
        <w:r w:rsidRPr="00FF0E5C">
          <w:rPr>
            <w:rStyle w:val="eop"/>
            <w:color w:val="000000"/>
          </w:rPr>
          <w:t xml:space="preserve"> shall not implement </w:t>
        </w:r>
        <w:r>
          <w:rPr>
            <w:rStyle w:val="eop"/>
            <w:color w:val="000000"/>
          </w:rPr>
          <w:t xml:space="preserve">a </w:t>
        </w:r>
        <w:r w:rsidRPr="00FF0E5C">
          <w:rPr>
            <w:rStyle w:val="eop"/>
            <w:color w:val="000000"/>
          </w:rPr>
          <w:t>load trip or transfer scheme that disconnect</w:t>
        </w:r>
        <w:r>
          <w:rPr>
            <w:rStyle w:val="eop"/>
            <w:color w:val="000000"/>
          </w:rPr>
          <w:t>s</w:t>
        </w:r>
        <w:r w:rsidRPr="00FF0E5C">
          <w:rPr>
            <w:rStyle w:val="eop"/>
            <w:color w:val="000000"/>
          </w:rPr>
          <w:t xml:space="preserve"> or transfer</w:t>
        </w:r>
        <w:r>
          <w:rPr>
            <w:rStyle w:val="eop"/>
            <w:color w:val="000000"/>
          </w:rPr>
          <w:t>s</w:t>
        </w:r>
        <w:r w:rsidRPr="00FF0E5C">
          <w:rPr>
            <w:rStyle w:val="eop"/>
            <w:color w:val="000000"/>
          </w:rPr>
          <w:t xml:space="preserve"> load to backup generation due </w:t>
        </w:r>
        <w:r>
          <w:rPr>
            <w:rStyle w:val="eop"/>
            <w:color w:val="000000"/>
          </w:rPr>
          <w:t xml:space="preserve">solely </w:t>
        </w:r>
        <w:r w:rsidRPr="00FF0E5C">
          <w:rPr>
            <w:rStyle w:val="eop"/>
            <w:color w:val="000000"/>
          </w:rPr>
          <w:t>to a certain number of voltage sags or swells within a certain period of time</w:t>
        </w:r>
        <w:r>
          <w:rPr>
            <w:rStyle w:val="eop"/>
            <w:color w:val="000000"/>
          </w:rPr>
          <w:t xml:space="preserve"> if the LEL is required under paragraph (</w:t>
        </w:r>
        <w:del w:id="455" w:author="ERCOT 013026" w:date="2026-01-28T09:46:00Z" w16du:dateUtc="2026-01-28T15:46:00Z">
          <w:r w:rsidDel="00363AB6">
            <w:rPr>
              <w:rStyle w:val="eop"/>
              <w:color w:val="000000"/>
            </w:rPr>
            <w:delText>2</w:delText>
          </w:r>
        </w:del>
      </w:ins>
      <w:ins w:id="456" w:author="ERCOT 013026" w:date="2026-01-28T09:46:00Z" w16du:dateUtc="2026-01-28T15:46:00Z">
        <w:r w:rsidR="00363AB6">
          <w:rPr>
            <w:rStyle w:val="eop"/>
            <w:color w:val="000000"/>
          </w:rPr>
          <w:t>3</w:t>
        </w:r>
      </w:ins>
      <w:ins w:id="457" w:author="ERCOT" w:date="2025-11-07T11:52:00Z" w16du:dateUtc="2025-11-07T17:52:00Z">
        <w:r>
          <w:rPr>
            <w:rStyle w:val="eop"/>
            <w:color w:val="000000"/>
          </w:rPr>
          <w:t xml:space="preserve">) </w:t>
        </w:r>
      </w:ins>
      <w:ins w:id="458" w:author="ERCOT" w:date="2025-11-13T18:25:00Z" w16du:dateUtc="2025-11-14T00:25:00Z">
        <w:r>
          <w:rPr>
            <w:rStyle w:val="eop"/>
            <w:color w:val="000000"/>
          </w:rPr>
          <w:t xml:space="preserve">above </w:t>
        </w:r>
      </w:ins>
      <w:ins w:id="459" w:author="ERCOT" w:date="2025-11-07T11:52:00Z" w16du:dateUtc="2025-11-07T17:52:00Z">
        <w:r>
          <w:rPr>
            <w:rStyle w:val="eop"/>
            <w:color w:val="000000"/>
          </w:rPr>
          <w:t>to ride through each such condition</w:t>
        </w:r>
        <w:r w:rsidRPr="00FF0E5C">
          <w:rPr>
            <w:rStyle w:val="eop"/>
            <w:color w:val="000000"/>
          </w:rPr>
          <w:t xml:space="preserve">. </w:t>
        </w:r>
      </w:ins>
    </w:p>
    <w:p w14:paraId="709D89DF" w14:textId="63F36F71" w:rsidR="00AC445F" w:rsidRDefault="00AC445F" w:rsidP="00AC445F">
      <w:pPr>
        <w:keepNext/>
        <w:spacing w:after="240"/>
        <w:ind w:left="720" w:hanging="720"/>
        <w:rPr>
          <w:ins w:id="460" w:author="ERCOT" w:date="2025-11-07T11:52:00Z" w16du:dateUtc="2025-11-07T17:52:00Z"/>
          <w:rStyle w:val="eop"/>
          <w:color w:val="000000"/>
        </w:rPr>
      </w:pPr>
      <w:ins w:id="461" w:author="ERCOT" w:date="2025-11-07T11:52:00Z" w16du:dateUtc="2025-11-07T17:52:00Z">
        <w:r w:rsidRPr="00FF0E5C">
          <w:rPr>
            <w:rStyle w:val="eop"/>
            <w:color w:val="000000"/>
          </w:rPr>
          <w:t>(</w:t>
        </w:r>
      </w:ins>
      <w:ins w:id="462" w:author="ERCOT 013026" w:date="2026-01-14T14:41:00Z" w16du:dateUtc="2026-01-14T20:41:00Z">
        <w:r w:rsidR="00691323">
          <w:rPr>
            <w:rStyle w:val="eop"/>
            <w:color w:val="000000"/>
          </w:rPr>
          <w:t>8</w:t>
        </w:r>
      </w:ins>
      <w:ins w:id="463" w:author="ERCOT" w:date="2025-11-07T11:52:00Z" w16du:dateUtc="2025-11-07T17:52:00Z">
        <w:del w:id="464" w:author="ERCOT 013026" w:date="2026-01-14T14:41:00Z" w16du:dateUtc="2026-01-14T20:41:00Z">
          <w:r w:rsidDel="00691323">
            <w:rPr>
              <w:rStyle w:val="eop"/>
              <w:color w:val="000000"/>
            </w:rPr>
            <w:delText>7</w:delText>
          </w:r>
        </w:del>
        <w:r w:rsidRPr="00FF0E5C">
          <w:rPr>
            <w:rStyle w:val="eop"/>
            <w:color w:val="000000"/>
          </w:rPr>
          <w:t>)</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w:t>
        </w:r>
        <w:r>
          <w:rPr>
            <w:rStyle w:val="eop"/>
            <w:color w:val="000000"/>
          </w:rPr>
          <w:t>LEL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through a voltage disturbance in accordance with any requirement in</w:t>
        </w:r>
        <w:r>
          <w:rPr>
            <w:rStyle w:val="eop"/>
            <w:color w:val="000000"/>
          </w:rPr>
          <w:t xml:space="preserve"> </w:t>
        </w:r>
      </w:ins>
      <w:ins w:id="465" w:author="ERCOT" w:date="2025-11-13T18:26:00Z" w16du:dateUtc="2025-11-14T00:26:00Z">
        <w:del w:id="466" w:author="ERCOT 013026" w:date="2026-01-14T14:58:00Z" w16du:dateUtc="2026-01-14T20:58:00Z">
          <w:r w:rsidDel="00E0676D">
            <w:rPr>
              <w:rStyle w:val="eop"/>
              <w:color w:val="000000"/>
            </w:rPr>
            <w:delText xml:space="preserve">this </w:delText>
          </w:r>
        </w:del>
      </w:ins>
      <w:ins w:id="467" w:author="ERCOT 013026" w:date="2026-01-14T14:58:00Z" w16du:dateUtc="2026-01-14T20:58:00Z">
        <w:r w:rsidR="00E0676D">
          <w:rPr>
            <w:rStyle w:val="eop"/>
            <w:color w:val="000000"/>
          </w:rPr>
          <w:t>Section</w:t>
        </w:r>
      </w:ins>
      <w:ins w:id="468" w:author="ERCOT" w:date="2025-11-07T11:52:00Z" w16du:dateUtc="2025-11-07T17:52:00Z">
        <w:r w:rsidRPr="00FF0E5C">
          <w:rPr>
            <w:rStyle w:val="eop"/>
            <w:color w:val="000000"/>
          </w:rPr>
          <w:t xml:space="preserve"> 2.1</w:t>
        </w:r>
      </w:ins>
      <w:ins w:id="469" w:author="ERCOT 013026" w:date="2026-01-14T14:58:00Z" w16du:dateUtc="2026-01-14T20:58:00Z">
        <w:r w:rsidR="00E0676D">
          <w:rPr>
            <w:rStyle w:val="eop"/>
            <w:color w:val="000000"/>
          </w:rPr>
          <w:t>5</w:t>
        </w:r>
      </w:ins>
      <w:ins w:id="470" w:author="ERCOT" w:date="2025-11-07T11:52:00Z" w16du:dateUtc="2025-11-07T17:52:00Z">
        <w:del w:id="471" w:author="ERCOT 013026" w:date="2026-01-14T14:58:00Z" w16du:dateUtc="2026-01-14T20:58:00Z">
          <w:r w:rsidRPr="00FF0E5C" w:rsidDel="00E0676D">
            <w:rPr>
              <w:rStyle w:val="eop"/>
              <w:color w:val="000000"/>
            </w:rPr>
            <w:delText>4</w:delText>
          </w:r>
        </w:del>
      </w:ins>
      <w:ins w:id="472" w:author="ERCOT" w:date="2025-11-13T18:25:00Z" w16du:dateUtc="2025-11-14T00:25:00Z">
        <w:r>
          <w:rPr>
            <w:rStyle w:val="eop"/>
            <w:color w:val="000000"/>
          </w:rPr>
          <w:t>:</w:t>
        </w:r>
      </w:ins>
    </w:p>
    <w:p w14:paraId="66BF1F21" w14:textId="77777777" w:rsidR="00AC445F" w:rsidRDefault="00AC445F" w:rsidP="00AC445F">
      <w:pPr>
        <w:keepNext/>
        <w:spacing w:after="240"/>
        <w:ind w:left="1440" w:hanging="720"/>
        <w:rPr>
          <w:ins w:id="473" w:author="ERCOT" w:date="2025-11-13T18:25:00Z" w16du:dateUtc="2025-11-14T00:25:00Z"/>
          <w:rStyle w:val="eop"/>
          <w:color w:val="000000"/>
        </w:rPr>
      </w:pPr>
      <w:ins w:id="474"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4D1A1D37" w14:textId="77777777" w:rsidR="00AC445F" w:rsidRDefault="00AC445F" w:rsidP="00AC445F">
      <w:pPr>
        <w:keepNext/>
        <w:spacing w:after="240"/>
        <w:ind w:left="1440" w:hanging="720"/>
        <w:rPr>
          <w:ins w:id="475" w:author="ERCOT" w:date="2025-11-13T18:25:00Z" w16du:dateUtc="2025-11-14T00:25:00Z"/>
          <w:rStyle w:val="eop"/>
          <w:color w:val="000000"/>
        </w:rPr>
      </w:pPr>
      <w:ins w:id="476" w:author="ERCOT" w:date="2025-11-13T18:25:00Z" w16du:dateUtc="2025-11-14T00:25:00Z">
        <w:r>
          <w:rPr>
            <w:rStyle w:val="eop"/>
            <w:color w:val="000000"/>
          </w:rPr>
          <w:t>(b)</w:t>
        </w:r>
        <w:r>
          <w:rPr>
            <w:rStyle w:val="eop"/>
            <w:color w:val="000000"/>
          </w:rPr>
          <w:tab/>
          <w:t>The Customer representing the LEL shall:</w:t>
        </w:r>
      </w:ins>
    </w:p>
    <w:p w14:paraId="7DDF93DA" w14:textId="77777777" w:rsidR="00AC445F" w:rsidRDefault="00AC445F" w:rsidP="00AC445F">
      <w:pPr>
        <w:keepNext/>
        <w:spacing w:after="240"/>
        <w:ind w:left="2160" w:hanging="720"/>
        <w:rPr>
          <w:ins w:id="477" w:author="ERCOT" w:date="2025-11-07T11:52:00Z" w16du:dateUtc="2025-11-07T17:52:00Z"/>
          <w:rStyle w:val="eop"/>
          <w:color w:val="000000"/>
        </w:rPr>
      </w:pPr>
      <w:ins w:id="478" w:author="ERCOT" w:date="2025-11-07T11:52:00Z" w16du:dateUtc="2025-11-07T17:52:00Z">
        <w:r>
          <w:rPr>
            <w:rStyle w:val="eop"/>
            <w:color w:val="000000"/>
          </w:rPr>
          <w:t>(i)</w:t>
        </w:r>
        <w:r>
          <w:rPr>
            <w:rStyle w:val="eop"/>
            <w:color w:val="000000"/>
          </w:rPr>
          <w:tab/>
          <w:t>Investigate and determine the root cause of the voltage ride-through failure and report the results of the investigation to ERCOT within 90 days of ERCOT’s request;</w:t>
        </w:r>
      </w:ins>
    </w:p>
    <w:p w14:paraId="05382057" w14:textId="77777777" w:rsidR="00AC445F" w:rsidRDefault="00AC445F" w:rsidP="00AC445F">
      <w:pPr>
        <w:keepNext/>
        <w:spacing w:after="240"/>
        <w:ind w:left="2160" w:hanging="720"/>
        <w:rPr>
          <w:ins w:id="479" w:author="ERCOT" w:date="2025-11-07T11:52:00Z" w16du:dateUtc="2025-11-07T17:52:00Z"/>
          <w:rStyle w:val="eop"/>
          <w:color w:val="000000"/>
        </w:rPr>
      </w:pPr>
      <w:ins w:id="480" w:author="ERCOT" w:date="2025-11-07T11:52:00Z" w16du:dateUtc="2025-11-07T17:52: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553D4CBF" w14:textId="77777777" w:rsidR="00AC445F" w:rsidRPr="00536570" w:rsidRDefault="00AC445F" w:rsidP="00AC445F">
      <w:pPr>
        <w:keepNext/>
        <w:spacing w:after="240"/>
        <w:ind w:left="2160" w:hanging="720"/>
        <w:rPr>
          <w:ins w:id="481" w:author="ERCOT" w:date="2025-11-07T11:52:00Z" w16du:dateUtc="2025-11-07T17:52:00Z"/>
          <w:rStyle w:val="eop"/>
          <w:color w:val="000000"/>
        </w:rPr>
      </w:pPr>
      <w:ins w:id="482" w:author="ERCOT" w:date="2025-11-07T11:52:00Z" w16du:dateUtc="2025-11-07T17:52:00Z">
        <w:r w:rsidRPr="00536570">
          <w:rPr>
            <w:rStyle w:val="eop"/>
            <w:color w:val="000000"/>
          </w:rPr>
          <w:t>(iii)</w:t>
        </w:r>
        <w:r w:rsidRPr="00536570">
          <w:rPr>
            <w:rStyle w:val="eop"/>
            <w:color w:val="000000"/>
          </w:rPr>
          <w:tab/>
          <w:t>Implement the plan upon ERCOT approval within 180 days of (ii) above unless ERCOT approves a longer timeline.</w:t>
        </w:r>
      </w:ins>
    </w:p>
    <w:p w14:paraId="2FBE3B2D" w14:textId="40233F88" w:rsidR="00152993" w:rsidRDefault="00AC445F" w:rsidP="00AC445F">
      <w:pPr>
        <w:spacing w:after="240"/>
        <w:ind w:left="1440" w:hanging="720"/>
      </w:pPr>
      <w:ins w:id="483" w:author="ERCOT" w:date="2025-11-07T11:52:00Z" w16du:dateUtc="2025-11-07T17:52:00Z">
        <w:r w:rsidRPr="00536570">
          <w:rPr>
            <w:rStyle w:val="eop"/>
            <w:color w:val="000000"/>
          </w:rPr>
          <w:t>(c)</w:t>
        </w:r>
        <w:r w:rsidRPr="00536570">
          <w:rPr>
            <w:rStyle w:val="eop"/>
            <w:color w:val="000000"/>
          </w:rPr>
          <w:tab/>
        </w:r>
      </w:ins>
      <w:ins w:id="484" w:author="ERCOT" w:date="2025-11-13T18:26:00Z" w16du:dateUtc="2025-11-14T00:26:00Z">
        <w:r w:rsidRPr="00536570">
          <w:rPr>
            <w:rStyle w:val="eop"/>
            <w:color w:val="000000"/>
          </w:rPr>
          <w:t xml:space="preserve">Notwithstanding the requirements of </w:t>
        </w:r>
        <w:r>
          <w:rPr>
            <w:rStyle w:val="eop"/>
            <w:color w:val="000000"/>
          </w:rPr>
          <w:t>p</w:t>
        </w:r>
        <w:r w:rsidRPr="00536570">
          <w:rPr>
            <w:rStyle w:val="eop"/>
            <w:color w:val="000000"/>
          </w:rPr>
          <w:t>aragraph (b)</w:t>
        </w:r>
        <w:r>
          <w:rPr>
            <w:rStyle w:val="eop"/>
            <w:color w:val="000000"/>
          </w:rPr>
          <w:t xml:space="preserve"> above</w:t>
        </w:r>
        <w:r w:rsidRPr="00536570">
          <w:rPr>
            <w:rStyle w:val="eop"/>
            <w:color w:val="000000"/>
          </w:rPr>
          <w:t>, if ERCOT determines that the operation of an LEL following a failure to comply with the requirements of</w:t>
        </w:r>
        <w:r>
          <w:rPr>
            <w:rStyle w:val="eop"/>
            <w:color w:val="000000"/>
          </w:rPr>
          <w:t xml:space="preserve"> </w:t>
        </w:r>
        <w:del w:id="485" w:author="ERCOT 013026" w:date="2026-01-14T14:58:00Z" w16du:dateUtc="2026-01-14T20:58:00Z">
          <w:r w:rsidDel="00E0676D">
            <w:rPr>
              <w:rStyle w:val="eop"/>
              <w:color w:val="000000"/>
            </w:rPr>
            <w:delText>this</w:delText>
          </w:r>
          <w:r w:rsidRPr="00536570" w:rsidDel="00E0676D">
            <w:rPr>
              <w:rStyle w:val="eop"/>
              <w:color w:val="000000"/>
            </w:rPr>
            <w:delText xml:space="preserve"> </w:delText>
          </w:r>
        </w:del>
        <w:r w:rsidRPr="00536570">
          <w:rPr>
            <w:rStyle w:val="eop"/>
            <w:color w:val="000000"/>
          </w:rPr>
          <w:t>Section 2.</w:t>
        </w:r>
        <w:r>
          <w:rPr>
            <w:rStyle w:val="eop"/>
            <w:color w:val="000000"/>
          </w:rPr>
          <w:t>1</w:t>
        </w:r>
      </w:ins>
      <w:ins w:id="486" w:author="ERCOT 013026" w:date="2026-01-14T14:58:00Z" w16du:dateUtc="2026-01-14T20:58:00Z">
        <w:r w:rsidR="00E0676D">
          <w:rPr>
            <w:rStyle w:val="eop"/>
            <w:color w:val="000000"/>
          </w:rPr>
          <w:t>5</w:t>
        </w:r>
      </w:ins>
      <w:ins w:id="487" w:author="ERCOT" w:date="2025-11-13T18:26:00Z" w16du:dateUtc="2025-11-14T00:26:00Z">
        <w:del w:id="488" w:author="ERCOT 013026" w:date="2026-01-14T14:59:00Z" w16du:dateUtc="2026-01-14T20:59:00Z">
          <w:r w:rsidRPr="00536570" w:rsidDel="00E0676D">
            <w:rPr>
              <w:rStyle w:val="eop"/>
              <w:color w:val="000000"/>
            </w:rPr>
            <w:delText>4</w:delText>
          </w:r>
        </w:del>
        <w:r w:rsidRPr="00536570">
          <w:rPr>
            <w:rStyle w:val="eop"/>
            <w:color w:val="000000"/>
          </w:rPr>
          <w:t xml:space="preserve"> poses an imminent risk to local or system reliability, ERCOT may require the LEL to disconnect from the ERCOT System and remain </w:t>
        </w:r>
        <w:r w:rsidRPr="00536570">
          <w:rPr>
            <w:rStyle w:val="eop"/>
            <w:color w:val="000000"/>
          </w:rPr>
          <w:lastRenderedPageBreak/>
          <w:t xml:space="preserve">disconnected until the Customer </w:t>
        </w:r>
        <w:r>
          <w:rPr>
            <w:rStyle w:val="eop"/>
            <w:color w:val="000000"/>
          </w:rPr>
          <w:t>representing</w:t>
        </w:r>
        <w:r w:rsidRPr="00536570">
          <w:rPr>
            <w:rStyle w:val="eop"/>
            <w:color w:val="000000"/>
          </w:rPr>
          <w:t xml:space="preserve"> the LEL has demonstrated to ERCOT’s satisfaction that the LEL can comply with the ride-through performance requirements of this Section</w:t>
        </w:r>
        <w:r>
          <w:rPr>
            <w:rStyle w:val="eop"/>
            <w:color w:val="000000"/>
          </w:rPr>
          <w:t>.</w:t>
        </w:r>
      </w:ins>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8764A" w14:textId="77777777" w:rsidR="00CF0568" w:rsidRDefault="00CF0568">
      <w:r>
        <w:separator/>
      </w:r>
    </w:p>
  </w:endnote>
  <w:endnote w:type="continuationSeparator" w:id="0">
    <w:p w14:paraId="01016505" w14:textId="77777777" w:rsidR="00CF0568" w:rsidRDefault="00CF0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F2533" w14:textId="0DC1F13B"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C445F">
      <w:rPr>
        <w:rFonts w:ascii="Arial" w:hAnsi="Arial"/>
        <w:noProof/>
        <w:sz w:val="18"/>
      </w:rPr>
      <w:t>282NOGRR-0</w:t>
    </w:r>
    <w:r w:rsidR="00D21416">
      <w:rPr>
        <w:rFonts w:ascii="Arial" w:hAnsi="Arial"/>
        <w:noProof/>
        <w:sz w:val="18"/>
      </w:rPr>
      <w:t>8</w:t>
    </w:r>
    <w:r w:rsidR="00AC445F">
      <w:rPr>
        <w:rFonts w:ascii="Arial" w:hAnsi="Arial"/>
        <w:noProof/>
        <w:sz w:val="18"/>
      </w:rPr>
      <w:t xml:space="preserve"> </w:t>
    </w:r>
    <w:r w:rsidR="00D21416">
      <w:rPr>
        <w:rFonts w:ascii="Arial" w:hAnsi="Arial"/>
        <w:noProof/>
        <w:sz w:val="18"/>
      </w:rPr>
      <w:t>ERCOT</w:t>
    </w:r>
    <w:r w:rsidR="00AC445F">
      <w:rPr>
        <w:rFonts w:ascii="Arial" w:hAnsi="Arial"/>
        <w:noProof/>
        <w:sz w:val="18"/>
      </w:rPr>
      <w:t xml:space="preserve"> Comments </w:t>
    </w:r>
    <w:r w:rsidR="00D21416">
      <w:rPr>
        <w:rFonts w:ascii="Arial" w:hAnsi="Arial"/>
        <w:noProof/>
        <w:sz w:val="18"/>
      </w:rPr>
      <w:t>013026</w:t>
    </w:r>
    <w:r>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p>
  <w:p w14:paraId="54A2F7E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6361F" w14:textId="77777777" w:rsidR="00CF0568" w:rsidRDefault="00CF0568">
      <w:r>
        <w:separator/>
      </w:r>
    </w:p>
  </w:footnote>
  <w:footnote w:type="continuationSeparator" w:id="0">
    <w:p w14:paraId="6BE28483" w14:textId="77777777" w:rsidR="00CF0568" w:rsidRDefault="00CF0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82879" w14:textId="136B955E" w:rsidR="003D0994" w:rsidRPr="00E4039D" w:rsidRDefault="00D825C5" w:rsidP="00E4039D">
    <w:pPr>
      <w:pStyle w:val="Header"/>
      <w:jc w:val="center"/>
      <w:rPr>
        <w:sz w:val="32"/>
      </w:rPr>
    </w:pPr>
    <w:r>
      <w:rPr>
        <w:sz w:val="32"/>
      </w:rPr>
      <w:t>NOG</w:t>
    </w:r>
    <w:r w:rsidR="00C158EE">
      <w:rPr>
        <w:sz w:val="32"/>
      </w:rPr>
      <w:t xml:space="preserve">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9BC3EF1"/>
    <w:multiLevelType w:val="hybridMultilevel"/>
    <w:tmpl w:val="A508C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CD345E"/>
    <w:multiLevelType w:val="hybridMultilevel"/>
    <w:tmpl w:val="C2EEB9F6"/>
    <w:lvl w:ilvl="0" w:tplc="F8AA3DE4">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4B385C1E"/>
    <w:multiLevelType w:val="hybridMultilevel"/>
    <w:tmpl w:val="57A27594"/>
    <w:lvl w:ilvl="0" w:tplc="53BCAD70">
      <w:start w:val="1"/>
      <w:numFmt w:val="upperLetter"/>
      <w:lvlText w:val="(%1)"/>
      <w:lvlJc w:val="left"/>
      <w:pPr>
        <w:ind w:left="2550" w:hanging="39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6505354E"/>
    <w:multiLevelType w:val="hybridMultilevel"/>
    <w:tmpl w:val="A63618D8"/>
    <w:lvl w:ilvl="0" w:tplc="B2D4F68A">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8542129"/>
    <w:multiLevelType w:val="hybridMultilevel"/>
    <w:tmpl w:val="42EA9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AEA36A3"/>
    <w:multiLevelType w:val="hybridMultilevel"/>
    <w:tmpl w:val="1C847B8C"/>
    <w:lvl w:ilvl="0" w:tplc="5704A4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299872182">
    <w:abstractNumId w:val="0"/>
  </w:num>
  <w:num w:numId="2" w16cid:durableId="207186219">
    <w:abstractNumId w:val="6"/>
  </w:num>
  <w:num w:numId="3" w16cid:durableId="1433935337">
    <w:abstractNumId w:val="4"/>
  </w:num>
  <w:num w:numId="4" w16cid:durableId="565186876">
    <w:abstractNumId w:val="7"/>
  </w:num>
  <w:num w:numId="5" w16cid:durableId="1573808912">
    <w:abstractNumId w:val="5"/>
  </w:num>
  <w:num w:numId="6" w16cid:durableId="707461393">
    <w:abstractNumId w:val="1"/>
  </w:num>
  <w:num w:numId="7" w16cid:durableId="1337882893">
    <w:abstractNumId w:val="3"/>
  </w:num>
  <w:num w:numId="8" w16cid:durableId="24615660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13026">
    <w15:presenceInfo w15:providerId="None" w15:userId="ERCOT 013026"/>
  </w15:person>
  <w15:person w15:author="ERCOT">
    <w15:presenceInfo w15:providerId="None" w15:userId="ERCOT"/>
  </w15:person>
  <w15:person w15:author="Tesla 121825">
    <w15:presenceInfo w15:providerId="None" w15:userId="Tesla 121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ADC"/>
    <w:rsid w:val="00003096"/>
    <w:rsid w:val="000035CE"/>
    <w:rsid w:val="00012122"/>
    <w:rsid w:val="000125BC"/>
    <w:rsid w:val="0001621A"/>
    <w:rsid w:val="00021AD1"/>
    <w:rsid w:val="00024865"/>
    <w:rsid w:val="0003100F"/>
    <w:rsid w:val="00034D15"/>
    <w:rsid w:val="00035447"/>
    <w:rsid w:val="00037668"/>
    <w:rsid w:val="00041145"/>
    <w:rsid w:val="000436C5"/>
    <w:rsid w:val="00045879"/>
    <w:rsid w:val="00051136"/>
    <w:rsid w:val="0005539C"/>
    <w:rsid w:val="00061A53"/>
    <w:rsid w:val="00061C3C"/>
    <w:rsid w:val="00062BAE"/>
    <w:rsid w:val="00064C6D"/>
    <w:rsid w:val="000675D6"/>
    <w:rsid w:val="00075A94"/>
    <w:rsid w:val="00076F9D"/>
    <w:rsid w:val="0007775A"/>
    <w:rsid w:val="00091ED5"/>
    <w:rsid w:val="00094727"/>
    <w:rsid w:val="0009584B"/>
    <w:rsid w:val="000A28D5"/>
    <w:rsid w:val="000A2F31"/>
    <w:rsid w:val="000A75BA"/>
    <w:rsid w:val="000B078B"/>
    <w:rsid w:val="000B4EAC"/>
    <w:rsid w:val="000D6BAE"/>
    <w:rsid w:val="000E77D1"/>
    <w:rsid w:val="000F07A2"/>
    <w:rsid w:val="000F3CDF"/>
    <w:rsid w:val="000F528C"/>
    <w:rsid w:val="000F5E7C"/>
    <w:rsid w:val="00105BC1"/>
    <w:rsid w:val="00110823"/>
    <w:rsid w:val="00110AAC"/>
    <w:rsid w:val="00113E3B"/>
    <w:rsid w:val="001146F4"/>
    <w:rsid w:val="00121E0B"/>
    <w:rsid w:val="00122E6E"/>
    <w:rsid w:val="00122FB0"/>
    <w:rsid w:val="001258AC"/>
    <w:rsid w:val="00132855"/>
    <w:rsid w:val="00134827"/>
    <w:rsid w:val="0013782E"/>
    <w:rsid w:val="001438D4"/>
    <w:rsid w:val="001515E7"/>
    <w:rsid w:val="001527A8"/>
    <w:rsid w:val="00152993"/>
    <w:rsid w:val="00152D09"/>
    <w:rsid w:val="0015391A"/>
    <w:rsid w:val="00154C81"/>
    <w:rsid w:val="0015563A"/>
    <w:rsid w:val="00160C94"/>
    <w:rsid w:val="0016168E"/>
    <w:rsid w:val="00164C04"/>
    <w:rsid w:val="00165B43"/>
    <w:rsid w:val="0016749D"/>
    <w:rsid w:val="00170297"/>
    <w:rsid w:val="00180756"/>
    <w:rsid w:val="001879C9"/>
    <w:rsid w:val="001904AA"/>
    <w:rsid w:val="001923F1"/>
    <w:rsid w:val="001A227D"/>
    <w:rsid w:val="001A4E89"/>
    <w:rsid w:val="001A5D9C"/>
    <w:rsid w:val="001C2C72"/>
    <w:rsid w:val="001C749C"/>
    <w:rsid w:val="001D0797"/>
    <w:rsid w:val="001D2AF1"/>
    <w:rsid w:val="001D4D0B"/>
    <w:rsid w:val="001E2032"/>
    <w:rsid w:val="001E3222"/>
    <w:rsid w:val="001F4979"/>
    <w:rsid w:val="001F6700"/>
    <w:rsid w:val="001F6ABC"/>
    <w:rsid w:val="001F7E0C"/>
    <w:rsid w:val="002048A9"/>
    <w:rsid w:val="00206FAA"/>
    <w:rsid w:val="002122F7"/>
    <w:rsid w:val="002225DF"/>
    <w:rsid w:val="00225739"/>
    <w:rsid w:val="00231862"/>
    <w:rsid w:val="00235E34"/>
    <w:rsid w:val="00237F13"/>
    <w:rsid w:val="00247D4E"/>
    <w:rsid w:val="00252382"/>
    <w:rsid w:val="00252436"/>
    <w:rsid w:val="00253AB6"/>
    <w:rsid w:val="00254175"/>
    <w:rsid w:val="00255713"/>
    <w:rsid w:val="002622BD"/>
    <w:rsid w:val="002644F0"/>
    <w:rsid w:val="00265FD0"/>
    <w:rsid w:val="00266360"/>
    <w:rsid w:val="00270308"/>
    <w:rsid w:val="0027046E"/>
    <w:rsid w:val="002708D0"/>
    <w:rsid w:val="00271056"/>
    <w:rsid w:val="002771E6"/>
    <w:rsid w:val="00277278"/>
    <w:rsid w:val="002808FC"/>
    <w:rsid w:val="00281A0A"/>
    <w:rsid w:val="00284194"/>
    <w:rsid w:val="00285C51"/>
    <w:rsid w:val="00286C3B"/>
    <w:rsid w:val="0028720A"/>
    <w:rsid w:val="0029384A"/>
    <w:rsid w:val="002A03EF"/>
    <w:rsid w:val="002A19BE"/>
    <w:rsid w:val="002A5350"/>
    <w:rsid w:val="002A60E5"/>
    <w:rsid w:val="002C1C68"/>
    <w:rsid w:val="002C28A4"/>
    <w:rsid w:val="002C3C48"/>
    <w:rsid w:val="002C55A8"/>
    <w:rsid w:val="002C5CFB"/>
    <w:rsid w:val="002D4702"/>
    <w:rsid w:val="002E5D84"/>
    <w:rsid w:val="002F236C"/>
    <w:rsid w:val="002F492A"/>
    <w:rsid w:val="002F6DCD"/>
    <w:rsid w:val="003010C0"/>
    <w:rsid w:val="00301980"/>
    <w:rsid w:val="0030434B"/>
    <w:rsid w:val="00305F83"/>
    <w:rsid w:val="00310798"/>
    <w:rsid w:val="00315B40"/>
    <w:rsid w:val="00317A9E"/>
    <w:rsid w:val="00320F47"/>
    <w:rsid w:val="00321BC6"/>
    <w:rsid w:val="00324120"/>
    <w:rsid w:val="0032668E"/>
    <w:rsid w:val="00327AF1"/>
    <w:rsid w:val="003308E1"/>
    <w:rsid w:val="00332A97"/>
    <w:rsid w:val="003343EA"/>
    <w:rsid w:val="00336280"/>
    <w:rsid w:val="00340943"/>
    <w:rsid w:val="00342CAE"/>
    <w:rsid w:val="003449B4"/>
    <w:rsid w:val="00347A27"/>
    <w:rsid w:val="00350C00"/>
    <w:rsid w:val="00354DE2"/>
    <w:rsid w:val="0036296E"/>
    <w:rsid w:val="00363AB6"/>
    <w:rsid w:val="00366113"/>
    <w:rsid w:val="00366FE4"/>
    <w:rsid w:val="00367B86"/>
    <w:rsid w:val="00370699"/>
    <w:rsid w:val="00372173"/>
    <w:rsid w:val="00375250"/>
    <w:rsid w:val="00384E17"/>
    <w:rsid w:val="00386DF0"/>
    <w:rsid w:val="00391E96"/>
    <w:rsid w:val="00394097"/>
    <w:rsid w:val="0039429F"/>
    <w:rsid w:val="00397490"/>
    <w:rsid w:val="003A3104"/>
    <w:rsid w:val="003A708F"/>
    <w:rsid w:val="003B2F9E"/>
    <w:rsid w:val="003B576D"/>
    <w:rsid w:val="003C018A"/>
    <w:rsid w:val="003C270C"/>
    <w:rsid w:val="003C405A"/>
    <w:rsid w:val="003D0994"/>
    <w:rsid w:val="003D2D5B"/>
    <w:rsid w:val="003D4E10"/>
    <w:rsid w:val="003D5578"/>
    <w:rsid w:val="003D59AC"/>
    <w:rsid w:val="003E5C4F"/>
    <w:rsid w:val="003E5FA9"/>
    <w:rsid w:val="003E6FEA"/>
    <w:rsid w:val="003E77D6"/>
    <w:rsid w:val="003E7D74"/>
    <w:rsid w:val="003F33ED"/>
    <w:rsid w:val="003F4D1C"/>
    <w:rsid w:val="003F7C3B"/>
    <w:rsid w:val="00401B31"/>
    <w:rsid w:val="00402FA3"/>
    <w:rsid w:val="00403E89"/>
    <w:rsid w:val="00403FE3"/>
    <w:rsid w:val="00411936"/>
    <w:rsid w:val="004154DE"/>
    <w:rsid w:val="00417C21"/>
    <w:rsid w:val="00420789"/>
    <w:rsid w:val="00423824"/>
    <w:rsid w:val="00426174"/>
    <w:rsid w:val="0043567D"/>
    <w:rsid w:val="0043699E"/>
    <w:rsid w:val="0044161D"/>
    <w:rsid w:val="00452205"/>
    <w:rsid w:val="0045483C"/>
    <w:rsid w:val="00456453"/>
    <w:rsid w:val="0046162F"/>
    <w:rsid w:val="00463A93"/>
    <w:rsid w:val="004659FE"/>
    <w:rsid w:val="00472C74"/>
    <w:rsid w:val="004734E6"/>
    <w:rsid w:val="0048180F"/>
    <w:rsid w:val="00481D69"/>
    <w:rsid w:val="00491A9E"/>
    <w:rsid w:val="004A342E"/>
    <w:rsid w:val="004A3750"/>
    <w:rsid w:val="004B7B90"/>
    <w:rsid w:val="004C4109"/>
    <w:rsid w:val="004D04F4"/>
    <w:rsid w:val="004D1AFA"/>
    <w:rsid w:val="004D37D7"/>
    <w:rsid w:val="004D7695"/>
    <w:rsid w:val="004E1E95"/>
    <w:rsid w:val="004E2C19"/>
    <w:rsid w:val="004E3A5D"/>
    <w:rsid w:val="004E7E4C"/>
    <w:rsid w:val="005015C7"/>
    <w:rsid w:val="00507C3F"/>
    <w:rsid w:val="00522C07"/>
    <w:rsid w:val="00530448"/>
    <w:rsid w:val="005307AF"/>
    <w:rsid w:val="0053428C"/>
    <w:rsid w:val="0053541D"/>
    <w:rsid w:val="00535B1F"/>
    <w:rsid w:val="00542350"/>
    <w:rsid w:val="0055032D"/>
    <w:rsid w:val="00553D08"/>
    <w:rsid w:val="00560BA7"/>
    <w:rsid w:val="00562220"/>
    <w:rsid w:val="0057464D"/>
    <w:rsid w:val="0057468B"/>
    <w:rsid w:val="00580500"/>
    <w:rsid w:val="00592417"/>
    <w:rsid w:val="00592E1C"/>
    <w:rsid w:val="005955CE"/>
    <w:rsid w:val="005A719E"/>
    <w:rsid w:val="005B3956"/>
    <w:rsid w:val="005B3A3F"/>
    <w:rsid w:val="005B47BF"/>
    <w:rsid w:val="005B63BC"/>
    <w:rsid w:val="005B7C4A"/>
    <w:rsid w:val="005C2D82"/>
    <w:rsid w:val="005C697B"/>
    <w:rsid w:val="005D284C"/>
    <w:rsid w:val="005D4627"/>
    <w:rsid w:val="005D4A74"/>
    <w:rsid w:val="005D773C"/>
    <w:rsid w:val="005E06A8"/>
    <w:rsid w:val="005F3D43"/>
    <w:rsid w:val="005F4728"/>
    <w:rsid w:val="005F74B9"/>
    <w:rsid w:val="006021A0"/>
    <w:rsid w:val="0061271E"/>
    <w:rsid w:val="00623AD1"/>
    <w:rsid w:val="006272FD"/>
    <w:rsid w:val="00633E23"/>
    <w:rsid w:val="0063574E"/>
    <w:rsid w:val="00635E06"/>
    <w:rsid w:val="00636EAF"/>
    <w:rsid w:val="0064452B"/>
    <w:rsid w:val="00651549"/>
    <w:rsid w:val="00653DD6"/>
    <w:rsid w:val="006575BF"/>
    <w:rsid w:val="00663716"/>
    <w:rsid w:val="0066751B"/>
    <w:rsid w:val="006714CF"/>
    <w:rsid w:val="00673B94"/>
    <w:rsid w:val="0067477F"/>
    <w:rsid w:val="00674B3A"/>
    <w:rsid w:val="00676F51"/>
    <w:rsid w:val="00680AC6"/>
    <w:rsid w:val="006810B2"/>
    <w:rsid w:val="006835D8"/>
    <w:rsid w:val="00685E0D"/>
    <w:rsid w:val="006911FC"/>
    <w:rsid w:val="00691323"/>
    <w:rsid w:val="0069193F"/>
    <w:rsid w:val="00697062"/>
    <w:rsid w:val="006A162E"/>
    <w:rsid w:val="006A59EF"/>
    <w:rsid w:val="006B60AD"/>
    <w:rsid w:val="006C0142"/>
    <w:rsid w:val="006C0F02"/>
    <w:rsid w:val="006C316E"/>
    <w:rsid w:val="006C4ABD"/>
    <w:rsid w:val="006D0F7C"/>
    <w:rsid w:val="006D43A8"/>
    <w:rsid w:val="006D5B1B"/>
    <w:rsid w:val="006E0FB3"/>
    <w:rsid w:val="006E1B76"/>
    <w:rsid w:val="006F05EE"/>
    <w:rsid w:val="00702A6A"/>
    <w:rsid w:val="00702DD9"/>
    <w:rsid w:val="00703344"/>
    <w:rsid w:val="00704132"/>
    <w:rsid w:val="007071E9"/>
    <w:rsid w:val="00724D19"/>
    <w:rsid w:val="007269C4"/>
    <w:rsid w:val="00726AFA"/>
    <w:rsid w:val="00726C9E"/>
    <w:rsid w:val="007274F2"/>
    <w:rsid w:val="007320B7"/>
    <w:rsid w:val="00734EAF"/>
    <w:rsid w:val="00736DB0"/>
    <w:rsid w:val="007404EC"/>
    <w:rsid w:val="007409E9"/>
    <w:rsid w:val="0074209E"/>
    <w:rsid w:val="00752FD0"/>
    <w:rsid w:val="00760064"/>
    <w:rsid w:val="007647A8"/>
    <w:rsid w:val="00766D6D"/>
    <w:rsid w:val="007754D0"/>
    <w:rsid w:val="0078672C"/>
    <w:rsid w:val="00794477"/>
    <w:rsid w:val="0079633F"/>
    <w:rsid w:val="0079712F"/>
    <w:rsid w:val="007A08E2"/>
    <w:rsid w:val="007A2B17"/>
    <w:rsid w:val="007A5388"/>
    <w:rsid w:val="007A6FC2"/>
    <w:rsid w:val="007B045B"/>
    <w:rsid w:val="007B22F7"/>
    <w:rsid w:val="007B564B"/>
    <w:rsid w:val="007B7956"/>
    <w:rsid w:val="007C0C68"/>
    <w:rsid w:val="007C1758"/>
    <w:rsid w:val="007C7C9D"/>
    <w:rsid w:val="007D23E4"/>
    <w:rsid w:val="007D622D"/>
    <w:rsid w:val="007E0652"/>
    <w:rsid w:val="007F1F07"/>
    <w:rsid w:val="007F2CA8"/>
    <w:rsid w:val="007F4D61"/>
    <w:rsid w:val="007F7161"/>
    <w:rsid w:val="008060CA"/>
    <w:rsid w:val="00815650"/>
    <w:rsid w:val="00822E89"/>
    <w:rsid w:val="0082735A"/>
    <w:rsid w:val="008357E2"/>
    <w:rsid w:val="0084038B"/>
    <w:rsid w:val="00847170"/>
    <w:rsid w:val="00855022"/>
    <w:rsid w:val="0085559E"/>
    <w:rsid w:val="00860166"/>
    <w:rsid w:val="008641B3"/>
    <w:rsid w:val="00867503"/>
    <w:rsid w:val="008728A2"/>
    <w:rsid w:val="00886D47"/>
    <w:rsid w:val="0089272D"/>
    <w:rsid w:val="008949AD"/>
    <w:rsid w:val="00896B1B"/>
    <w:rsid w:val="008A233D"/>
    <w:rsid w:val="008A4E3E"/>
    <w:rsid w:val="008B449B"/>
    <w:rsid w:val="008B4738"/>
    <w:rsid w:val="008B68AA"/>
    <w:rsid w:val="008D1321"/>
    <w:rsid w:val="008D3EB5"/>
    <w:rsid w:val="008D4464"/>
    <w:rsid w:val="008D577A"/>
    <w:rsid w:val="008E559E"/>
    <w:rsid w:val="008F503E"/>
    <w:rsid w:val="008F54D6"/>
    <w:rsid w:val="00902E20"/>
    <w:rsid w:val="00913AE7"/>
    <w:rsid w:val="009141FE"/>
    <w:rsid w:val="00916080"/>
    <w:rsid w:val="00917738"/>
    <w:rsid w:val="00921A68"/>
    <w:rsid w:val="00931CC3"/>
    <w:rsid w:val="00933938"/>
    <w:rsid w:val="00934682"/>
    <w:rsid w:val="00943877"/>
    <w:rsid w:val="0095318B"/>
    <w:rsid w:val="00953C81"/>
    <w:rsid w:val="00960706"/>
    <w:rsid w:val="00961779"/>
    <w:rsid w:val="00965CC8"/>
    <w:rsid w:val="00966E2A"/>
    <w:rsid w:val="00971943"/>
    <w:rsid w:val="0097297A"/>
    <w:rsid w:val="00976AAE"/>
    <w:rsid w:val="00983506"/>
    <w:rsid w:val="00985B98"/>
    <w:rsid w:val="00986CDF"/>
    <w:rsid w:val="00987122"/>
    <w:rsid w:val="009919BA"/>
    <w:rsid w:val="00994512"/>
    <w:rsid w:val="00994BB4"/>
    <w:rsid w:val="00995867"/>
    <w:rsid w:val="00996717"/>
    <w:rsid w:val="009A1479"/>
    <w:rsid w:val="009A3C5C"/>
    <w:rsid w:val="009A572E"/>
    <w:rsid w:val="009A5C52"/>
    <w:rsid w:val="009A5EDE"/>
    <w:rsid w:val="009B5861"/>
    <w:rsid w:val="009B759E"/>
    <w:rsid w:val="009C1F0B"/>
    <w:rsid w:val="009C2943"/>
    <w:rsid w:val="009C594E"/>
    <w:rsid w:val="009C5D63"/>
    <w:rsid w:val="009D2166"/>
    <w:rsid w:val="009D26F5"/>
    <w:rsid w:val="009D6B1E"/>
    <w:rsid w:val="009D76BA"/>
    <w:rsid w:val="009E0036"/>
    <w:rsid w:val="009E20B7"/>
    <w:rsid w:val="009E28F4"/>
    <w:rsid w:val="009F32A0"/>
    <w:rsid w:val="009F37CD"/>
    <w:rsid w:val="009F6B6C"/>
    <w:rsid w:val="00A015C4"/>
    <w:rsid w:val="00A067B2"/>
    <w:rsid w:val="00A15069"/>
    <w:rsid w:val="00A15172"/>
    <w:rsid w:val="00A25813"/>
    <w:rsid w:val="00A30FA4"/>
    <w:rsid w:val="00A332C8"/>
    <w:rsid w:val="00A35A45"/>
    <w:rsid w:val="00A36028"/>
    <w:rsid w:val="00A42D6E"/>
    <w:rsid w:val="00A44C1F"/>
    <w:rsid w:val="00A45348"/>
    <w:rsid w:val="00A477D3"/>
    <w:rsid w:val="00A534B8"/>
    <w:rsid w:val="00A61B82"/>
    <w:rsid w:val="00A6248B"/>
    <w:rsid w:val="00A74F10"/>
    <w:rsid w:val="00A804F6"/>
    <w:rsid w:val="00A814B2"/>
    <w:rsid w:val="00A83897"/>
    <w:rsid w:val="00A90B30"/>
    <w:rsid w:val="00A96077"/>
    <w:rsid w:val="00A965DD"/>
    <w:rsid w:val="00AA59FF"/>
    <w:rsid w:val="00AB1728"/>
    <w:rsid w:val="00AC31FB"/>
    <w:rsid w:val="00AC445F"/>
    <w:rsid w:val="00AC53B9"/>
    <w:rsid w:val="00AC59CF"/>
    <w:rsid w:val="00AC7A7B"/>
    <w:rsid w:val="00AC7CE4"/>
    <w:rsid w:val="00AD28B0"/>
    <w:rsid w:val="00AD4033"/>
    <w:rsid w:val="00AE1C34"/>
    <w:rsid w:val="00AE6DA2"/>
    <w:rsid w:val="00AF09DF"/>
    <w:rsid w:val="00AF5206"/>
    <w:rsid w:val="00AF78D5"/>
    <w:rsid w:val="00B02286"/>
    <w:rsid w:val="00B02C03"/>
    <w:rsid w:val="00B064C3"/>
    <w:rsid w:val="00B07A9B"/>
    <w:rsid w:val="00B14469"/>
    <w:rsid w:val="00B16431"/>
    <w:rsid w:val="00B17A80"/>
    <w:rsid w:val="00B21B79"/>
    <w:rsid w:val="00B23221"/>
    <w:rsid w:val="00B25A76"/>
    <w:rsid w:val="00B33FA9"/>
    <w:rsid w:val="00B4193D"/>
    <w:rsid w:val="00B42FCF"/>
    <w:rsid w:val="00B440BA"/>
    <w:rsid w:val="00B449E6"/>
    <w:rsid w:val="00B62703"/>
    <w:rsid w:val="00B62A4C"/>
    <w:rsid w:val="00B64CA9"/>
    <w:rsid w:val="00B7124E"/>
    <w:rsid w:val="00B72E69"/>
    <w:rsid w:val="00B7733C"/>
    <w:rsid w:val="00B802E1"/>
    <w:rsid w:val="00B81CCB"/>
    <w:rsid w:val="00B940E0"/>
    <w:rsid w:val="00B959F0"/>
    <w:rsid w:val="00B976E9"/>
    <w:rsid w:val="00BA51A8"/>
    <w:rsid w:val="00BB2205"/>
    <w:rsid w:val="00BC0877"/>
    <w:rsid w:val="00BD0EF2"/>
    <w:rsid w:val="00BD1515"/>
    <w:rsid w:val="00BD49E2"/>
    <w:rsid w:val="00BD529C"/>
    <w:rsid w:val="00BE04A3"/>
    <w:rsid w:val="00BE0B7A"/>
    <w:rsid w:val="00BF466E"/>
    <w:rsid w:val="00BF4FD6"/>
    <w:rsid w:val="00BF5E63"/>
    <w:rsid w:val="00C02CB6"/>
    <w:rsid w:val="00C0598D"/>
    <w:rsid w:val="00C11956"/>
    <w:rsid w:val="00C158EE"/>
    <w:rsid w:val="00C26341"/>
    <w:rsid w:val="00C269CE"/>
    <w:rsid w:val="00C314C6"/>
    <w:rsid w:val="00C32EE2"/>
    <w:rsid w:val="00C34634"/>
    <w:rsid w:val="00C46360"/>
    <w:rsid w:val="00C507C4"/>
    <w:rsid w:val="00C53804"/>
    <w:rsid w:val="00C551F4"/>
    <w:rsid w:val="00C567D4"/>
    <w:rsid w:val="00C602E5"/>
    <w:rsid w:val="00C6197E"/>
    <w:rsid w:val="00C63C17"/>
    <w:rsid w:val="00C70EC3"/>
    <w:rsid w:val="00C71C8A"/>
    <w:rsid w:val="00C748FD"/>
    <w:rsid w:val="00C82F75"/>
    <w:rsid w:val="00C83FF4"/>
    <w:rsid w:val="00C84CDF"/>
    <w:rsid w:val="00C853CC"/>
    <w:rsid w:val="00C856FC"/>
    <w:rsid w:val="00C869D7"/>
    <w:rsid w:val="00C9018E"/>
    <w:rsid w:val="00C91A9F"/>
    <w:rsid w:val="00CA397C"/>
    <w:rsid w:val="00CA40C0"/>
    <w:rsid w:val="00CA536C"/>
    <w:rsid w:val="00CC4619"/>
    <w:rsid w:val="00CC4673"/>
    <w:rsid w:val="00CC7862"/>
    <w:rsid w:val="00CD37D3"/>
    <w:rsid w:val="00CD3981"/>
    <w:rsid w:val="00CE2C93"/>
    <w:rsid w:val="00CE38FF"/>
    <w:rsid w:val="00CE40EE"/>
    <w:rsid w:val="00CF0568"/>
    <w:rsid w:val="00CF7301"/>
    <w:rsid w:val="00D01797"/>
    <w:rsid w:val="00D044E6"/>
    <w:rsid w:val="00D061F7"/>
    <w:rsid w:val="00D065DF"/>
    <w:rsid w:val="00D155EB"/>
    <w:rsid w:val="00D16267"/>
    <w:rsid w:val="00D16CC6"/>
    <w:rsid w:val="00D205FE"/>
    <w:rsid w:val="00D2066D"/>
    <w:rsid w:val="00D21416"/>
    <w:rsid w:val="00D228DB"/>
    <w:rsid w:val="00D24DCF"/>
    <w:rsid w:val="00D26AF0"/>
    <w:rsid w:val="00D4046E"/>
    <w:rsid w:val="00D42C2F"/>
    <w:rsid w:val="00D42F2A"/>
    <w:rsid w:val="00D45AA1"/>
    <w:rsid w:val="00D46EB7"/>
    <w:rsid w:val="00D46F93"/>
    <w:rsid w:val="00D51D73"/>
    <w:rsid w:val="00D53825"/>
    <w:rsid w:val="00D548FC"/>
    <w:rsid w:val="00D653C3"/>
    <w:rsid w:val="00D7254B"/>
    <w:rsid w:val="00D81948"/>
    <w:rsid w:val="00D8215C"/>
    <w:rsid w:val="00D825C5"/>
    <w:rsid w:val="00D833D2"/>
    <w:rsid w:val="00D842CF"/>
    <w:rsid w:val="00D90575"/>
    <w:rsid w:val="00D95EE6"/>
    <w:rsid w:val="00DA2CBE"/>
    <w:rsid w:val="00DA4C1A"/>
    <w:rsid w:val="00DB1624"/>
    <w:rsid w:val="00DB72D9"/>
    <w:rsid w:val="00DC1607"/>
    <w:rsid w:val="00DC3277"/>
    <w:rsid w:val="00DC4F7B"/>
    <w:rsid w:val="00DC6FBB"/>
    <w:rsid w:val="00DD181F"/>
    <w:rsid w:val="00DD4305"/>
    <w:rsid w:val="00DD4739"/>
    <w:rsid w:val="00DE2D1F"/>
    <w:rsid w:val="00DE3D72"/>
    <w:rsid w:val="00DE3E1F"/>
    <w:rsid w:val="00DE5F33"/>
    <w:rsid w:val="00DF1B9B"/>
    <w:rsid w:val="00DF330B"/>
    <w:rsid w:val="00E0676D"/>
    <w:rsid w:val="00E07B54"/>
    <w:rsid w:val="00E10914"/>
    <w:rsid w:val="00E11F78"/>
    <w:rsid w:val="00E12B0C"/>
    <w:rsid w:val="00E14695"/>
    <w:rsid w:val="00E15DD0"/>
    <w:rsid w:val="00E16775"/>
    <w:rsid w:val="00E206B5"/>
    <w:rsid w:val="00E251E2"/>
    <w:rsid w:val="00E310D1"/>
    <w:rsid w:val="00E31DC8"/>
    <w:rsid w:val="00E322AE"/>
    <w:rsid w:val="00E33C52"/>
    <w:rsid w:val="00E3669F"/>
    <w:rsid w:val="00E4039D"/>
    <w:rsid w:val="00E45E04"/>
    <w:rsid w:val="00E518BA"/>
    <w:rsid w:val="00E53B3C"/>
    <w:rsid w:val="00E54AA4"/>
    <w:rsid w:val="00E61090"/>
    <w:rsid w:val="00E621E1"/>
    <w:rsid w:val="00E63F7B"/>
    <w:rsid w:val="00E65D3E"/>
    <w:rsid w:val="00E72E35"/>
    <w:rsid w:val="00E75B57"/>
    <w:rsid w:val="00E75E9F"/>
    <w:rsid w:val="00E76962"/>
    <w:rsid w:val="00E97DAF"/>
    <w:rsid w:val="00EA09B7"/>
    <w:rsid w:val="00EA5120"/>
    <w:rsid w:val="00EB09A4"/>
    <w:rsid w:val="00EC1971"/>
    <w:rsid w:val="00EC55B3"/>
    <w:rsid w:val="00ED0FD0"/>
    <w:rsid w:val="00EE5A0D"/>
    <w:rsid w:val="00EE5A14"/>
    <w:rsid w:val="00EF35DA"/>
    <w:rsid w:val="00EF390B"/>
    <w:rsid w:val="00EF5A9B"/>
    <w:rsid w:val="00EF795D"/>
    <w:rsid w:val="00F03A62"/>
    <w:rsid w:val="00F0492E"/>
    <w:rsid w:val="00F05633"/>
    <w:rsid w:val="00F11D9F"/>
    <w:rsid w:val="00F126E5"/>
    <w:rsid w:val="00F163CC"/>
    <w:rsid w:val="00F16E78"/>
    <w:rsid w:val="00F234AC"/>
    <w:rsid w:val="00F27E0D"/>
    <w:rsid w:val="00F31FE0"/>
    <w:rsid w:val="00F32120"/>
    <w:rsid w:val="00F32E29"/>
    <w:rsid w:val="00F4242D"/>
    <w:rsid w:val="00F43482"/>
    <w:rsid w:val="00F61D8C"/>
    <w:rsid w:val="00F7411B"/>
    <w:rsid w:val="00F76BD9"/>
    <w:rsid w:val="00F83568"/>
    <w:rsid w:val="00F83A8D"/>
    <w:rsid w:val="00F8519A"/>
    <w:rsid w:val="00F862F4"/>
    <w:rsid w:val="00F91C0F"/>
    <w:rsid w:val="00F92F2B"/>
    <w:rsid w:val="00F930C5"/>
    <w:rsid w:val="00F96FB2"/>
    <w:rsid w:val="00FA4614"/>
    <w:rsid w:val="00FA6C5A"/>
    <w:rsid w:val="00FB51D8"/>
    <w:rsid w:val="00FB6225"/>
    <w:rsid w:val="00FC3E34"/>
    <w:rsid w:val="00FC63B0"/>
    <w:rsid w:val="00FC65D0"/>
    <w:rsid w:val="00FD08E8"/>
    <w:rsid w:val="00FD60CA"/>
    <w:rsid w:val="00FE595E"/>
    <w:rsid w:val="00FE5B3D"/>
    <w:rsid w:val="00FE5EBE"/>
    <w:rsid w:val="00FE6603"/>
    <w:rsid w:val="00FE6E23"/>
    <w:rsid w:val="00FF1B0D"/>
    <w:rsid w:val="00FF5441"/>
    <w:rsid w:val="0733B557"/>
    <w:rsid w:val="09336337"/>
    <w:rsid w:val="0A947F43"/>
    <w:rsid w:val="0B2948FA"/>
    <w:rsid w:val="0B8C707F"/>
    <w:rsid w:val="0BBA9DDB"/>
    <w:rsid w:val="0BF3FB98"/>
    <w:rsid w:val="0C05952F"/>
    <w:rsid w:val="0C224E1E"/>
    <w:rsid w:val="0DDE22D5"/>
    <w:rsid w:val="0FBA2040"/>
    <w:rsid w:val="116B20F0"/>
    <w:rsid w:val="145BF2C1"/>
    <w:rsid w:val="159A18E4"/>
    <w:rsid w:val="15AD6395"/>
    <w:rsid w:val="1629BAC4"/>
    <w:rsid w:val="1795AD7B"/>
    <w:rsid w:val="1D433B5D"/>
    <w:rsid w:val="1E527D82"/>
    <w:rsid w:val="230976A5"/>
    <w:rsid w:val="23E1847D"/>
    <w:rsid w:val="240BA15A"/>
    <w:rsid w:val="273D46FD"/>
    <w:rsid w:val="2AFF48A4"/>
    <w:rsid w:val="2C01A1D2"/>
    <w:rsid w:val="2E3BAFEB"/>
    <w:rsid w:val="2EAA01DE"/>
    <w:rsid w:val="3018C26C"/>
    <w:rsid w:val="31E813CC"/>
    <w:rsid w:val="32617873"/>
    <w:rsid w:val="32920E73"/>
    <w:rsid w:val="33E9F05B"/>
    <w:rsid w:val="35A276AA"/>
    <w:rsid w:val="37355582"/>
    <w:rsid w:val="3CA97496"/>
    <w:rsid w:val="4097E59C"/>
    <w:rsid w:val="42341FBB"/>
    <w:rsid w:val="42E20D7E"/>
    <w:rsid w:val="42E7A003"/>
    <w:rsid w:val="44535097"/>
    <w:rsid w:val="4466164F"/>
    <w:rsid w:val="4785E8DD"/>
    <w:rsid w:val="4EDA294E"/>
    <w:rsid w:val="4F5F8592"/>
    <w:rsid w:val="4FE98E1D"/>
    <w:rsid w:val="504B101A"/>
    <w:rsid w:val="54E16580"/>
    <w:rsid w:val="5971461A"/>
    <w:rsid w:val="59AB62FB"/>
    <w:rsid w:val="5E081347"/>
    <w:rsid w:val="5EE95ECD"/>
    <w:rsid w:val="612FF6A0"/>
    <w:rsid w:val="61739044"/>
    <w:rsid w:val="6186BB89"/>
    <w:rsid w:val="629FA17B"/>
    <w:rsid w:val="6508006E"/>
    <w:rsid w:val="674EE5E5"/>
    <w:rsid w:val="67FA8255"/>
    <w:rsid w:val="691453E1"/>
    <w:rsid w:val="693A137D"/>
    <w:rsid w:val="6A9B08D2"/>
    <w:rsid w:val="6AED5D8F"/>
    <w:rsid w:val="6BDB6665"/>
    <w:rsid w:val="6E18A037"/>
    <w:rsid w:val="72E30A77"/>
    <w:rsid w:val="7335C5CC"/>
    <w:rsid w:val="74109C7E"/>
    <w:rsid w:val="7444DEBE"/>
    <w:rsid w:val="7EB9F411"/>
    <w:rsid w:val="7F887AE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F39E7"/>
  <w15:chartTrackingRefBased/>
  <w15:docId w15:val="{07687175-B6B4-4E83-8C2E-8C4ED96A1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rsid w:val="00DD4739"/>
    <w:rPr>
      <w:sz w:val="20"/>
      <w:szCs w:val="20"/>
    </w:rPr>
  </w:style>
  <w:style w:type="paragraph" w:styleId="CommentSubject">
    <w:name w:val="annotation subject"/>
    <w:basedOn w:val="CommentText"/>
    <w:next w:val="CommentText"/>
    <w:semiHidden/>
    <w:rsid w:val="00DD4739"/>
    <w:rPr>
      <w:b/>
      <w:bCs/>
    </w:rPr>
  </w:style>
  <w:style w:type="character" w:styleId="FollowedHyperlink">
    <w:name w:val="FollowedHyperlink"/>
    <w:rsid w:val="003308E1"/>
    <w:rPr>
      <w:color w:val="96607D"/>
      <w:u w:val="single"/>
    </w:rPr>
  </w:style>
  <w:style w:type="character" w:styleId="UnresolvedMention">
    <w:name w:val="Unresolved Mention"/>
    <w:uiPriority w:val="99"/>
    <w:semiHidden/>
    <w:unhideWhenUsed/>
    <w:rsid w:val="003308E1"/>
    <w:rPr>
      <w:color w:val="605E5C"/>
      <w:shd w:val="clear" w:color="auto" w:fill="E1DFDD"/>
    </w:rPr>
  </w:style>
  <w:style w:type="table" w:customStyle="1" w:styleId="FormulaVariableTable">
    <w:name w:val="Formula Variable Table"/>
    <w:basedOn w:val="TableNormal"/>
    <w:rsid w:val="005C697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ListParagraph">
    <w:name w:val="List Paragraph"/>
    <w:basedOn w:val="Normal"/>
    <w:uiPriority w:val="34"/>
    <w:qFormat/>
    <w:rsid w:val="005C697B"/>
    <w:pPr>
      <w:ind w:left="720"/>
      <w:contextualSpacing/>
    </w:pPr>
  </w:style>
  <w:style w:type="character" w:customStyle="1" w:styleId="eop">
    <w:name w:val="eop"/>
    <w:basedOn w:val="DefaultParagraphFont"/>
    <w:rsid w:val="005C697B"/>
  </w:style>
  <w:style w:type="paragraph" w:styleId="Revision">
    <w:name w:val="Revision"/>
    <w:hidden/>
    <w:uiPriority w:val="99"/>
    <w:semiHidden/>
    <w:rsid w:val="005C697B"/>
    <w:rPr>
      <w:sz w:val="24"/>
      <w:szCs w:val="24"/>
    </w:rPr>
  </w:style>
  <w:style w:type="character" w:customStyle="1" w:styleId="NormalArialChar">
    <w:name w:val="Normal+Arial Char"/>
    <w:link w:val="NormalArial"/>
    <w:rsid w:val="005307AF"/>
    <w:rPr>
      <w:rFonts w:ascii="Arial" w:hAnsi="Arial"/>
      <w:sz w:val="24"/>
      <w:szCs w:val="24"/>
    </w:rPr>
  </w:style>
  <w:style w:type="character" w:customStyle="1" w:styleId="CommentTextChar">
    <w:name w:val="Comment Text Char"/>
    <w:basedOn w:val="DefaultParagraphFont"/>
    <w:link w:val="CommentText"/>
    <w:uiPriority w:val="99"/>
    <w:rsid w:val="00284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trick.Gravois@ercot.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www.ercot.com/mktrules/issues/NOGRR28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AF7974B85E7D418D6DFE6D1B15C72D" ma:contentTypeVersion="22" ma:contentTypeDescription="Create a new document." ma:contentTypeScope="" ma:versionID="513c3af91badc1717ab50b4867c08a59">
  <xsd:schema xmlns:xsd="http://www.w3.org/2001/XMLSchema" xmlns:xs="http://www.w3.org/2001/XMLSchema" xmlns:p="http://schemas.microsoft.com/office/2006/metadata/properties" xmlns:ns1="http://schemas.microsoft.com/sharepoint/v3" xmlns:ns2="632138af-6103-4b0d-8efa-3d133f2b56e0" xmlns:ns3="5f458810-89cb-43e7-b4c3-4eb1972b43fd" targetNamespace="http://schemas.microsoft.com/office/2006/metadata/properties" ma:root="true" ma:fieldsID="ced98232e5fd68eef7b953db71c61ed9" ns1:_="" ns2:_="" ns3:_="">
    <xsd:import namespace="http://schemas.microsoft.com/sharepoint/v3"/>
    <xsd:import namespace="632138af-6103-4b0d-8efa-3d133f2b56e0"/>
    <xsd:import namespace="5f458810-89cb-43e7-b4c3-4eb1972b43f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Note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1:_ip_UnifiedCompliancePolicyProperties" minOccurs="0"/>
                <xsd:element ref="ns1:_ip_UnifiedCompliancePolicyUIAc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2138af-6103-4b0d-8efa-3d133f2b56e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9a82f4bb-fe28-4c1e-be25-043f43c83ba5}" ma:internalName="TaxCatchAll" ma:showField="CatchAllData" ma:web="632138af-6103-4b0d-8efa-3d133f2b56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458810-89cb-43e7-b4c3-4eb1972b43f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Notes" ma:index="20" nillable="true" ma:displayName="Notes" ma:format="Dropdown" ma:internalName="Notes">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48d5eed-a5e6-448b-9e49-2d3e057aa1c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32138af-6103-4b0d-8efa-3d133f2b56e0"/>
    <_ip_UnifiedCompliancePolicyUIAction xmlns="http://schemas.microsoft.com/sharepoint/v3" xsi:nil="true"/>
    <lcf76f155ced4ddcb4097134ff3c332f xmlns="5f458810-89cb-43e7-b4c3-4eb1972b43fd">
      <Terms xmlns="http://schemas.microsoft.com/office/infopath/2007/PartnerControls"/>
    </lcf76f155ced4ddcb4097134ff3c332f>
    <_ip_UnifiedCompliancePolicyProperties xmlns="http://schemas.microsoft.com/sharepoint/v3" xsi:nil="true"/>
    <Notes xmlns="5f458810-89cb-43e7-b4c3-4eb1972b43fd" xsi:nil="true"/>
  </documentManagement>
</p:properties>
</file>

<file path=customXml/itemProps1.xml><?xml version="1.0" encoding="utf-8"?>
<ds:datastoreItem xmlns:ds="http://schemas.openxmlformats.org/officeDocument/2006/customXml" ds:itemID="{1B2B1475-D1CD-4BBE-9A12-F2E049C36257}">
  <ds:schemaRefs>
    <ds:schemaRef ds:uri="http://schemas.microsoft.com/sharepoint/v3/contenttype/forms"/>
  </ds:schemaRefs>
</ds:datastoreItem>
</file>

<file path=customXml/itemProps2.xml><?xml version="1.0" encoding="utf-8"?>
<ds:datastoreItem xmlns:ds="http://schemas.openxmlformats.org/officeDocument/2006/customXml" ds:itemID="{C08399C1-0918-4AA2-970B-D9A93F651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2138af-6103-4b0d-8efa-3d133f2b56e0"/>
    <ds:schemaRef ds:uri="5f458810-89cb-43e7-b4c3-4eb1972b4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8F73F8-D52B-4BC1-B15E-3998CABAA689}">
  <ds:schemaRefs>
    <ds:schemaRef ds:uri="http://schemas.microsoft.com/office/2006/metadata/properties"/>
    <ds:schemaRef ds:uri="http://schemas.microsoft.com/office/infopath/2007/PartnerControls"/>
    <ds:schemaRef ds:uri="632138af-6103-4b0d-8efa-3d133f2b56e0"/>
    <ds:schemaRef ds:uri="http://schemas.microsoft.com/sharepoint/v3"/>
    <ds:schemaRef ds:uri="5f458810-89cb-43e7-b4c3-4eb1972b43f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3271</Words>
  <Characters>18925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22152</CharactersWithSpaces>
  <SharedDoc>false</SharedDoc>
  <HLinks>
    <vt:vector size="12" baseType="variant">
      <vt:variant>
        <vt:i4>131173</vt:i4>
      </vt:variant>
      <vt:variant>
        <vt:i4>3</vt:i4>
      </vt:variant>
      <vt:variant>
        <vt:i4>0</vt:i4>
      </vt:variant>
      <vt:variant>
        <vt:i4>5</vt:i4>
      </vt:variant>
      <vt:variant>
        <vt:lpwstr>mailto:Patrick.Gravois@ercot.com</vt:lpwstr>
      </vt:variant>
      <vt:variant>
        <vt:lpwstr/>
      </vt:variant>
      <vt:variant>
        <vt:i4>7340076</vt:i4>
      </vt:variant>
      <vt:variant>
        <vt:i4>0</vt:i4>
      </vt:variant>
      <vt:variant>
        <vt:i4>0</vt:i4>
      </vt:variant>
      <vt:variant>
        <vt:i4>5</vt:i4>
      </vt:variant>
      <vt:variant>
        <vt:lpwstr>https://www.ercot.com/mktrules/issues/NOGRR282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013026</cp:lastModifiedBy>
  <cp:revision>4</cp:revision>
  <cp:lastPrinted>2001-06-21T08:28:00Z</cp:lastPrinted>
  <dcterms:created xsi:type="dcterms:W3CDTF">2026-01-30T15:46:00Z</dcterms:created>
  <dcterms:modified xsi:type="dcterms:W3CDTF">2026-01-30T16:10:00Z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2025-12-18T18:13:37Z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51bb017a-a835-4961-986d-b869d9650489</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